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79B" w:rsidRPr="007A7868" w:rsidRDefault="00BD2AC7" w:rsidP="00B9024D">
      <w:pPr>
        <w:spacing w:line="240" w:lineRule="auto"/>
        <w:outlineLvl w:val="0"/>
        <w:rPr>
          <w:b/>
          <w:noProof/>
          <w:sz w:val="32"/>
          <w:szCs w:val="32"/>
          <w:lang w:eastAsia="nl-NL"/>
        </w:rPr>
      </w:pPr>
      <w:r w:rsidRPr="00BD2AC7">
        <w:rPr>
          <w:b/>
          <w:noProof/>
          <w:sz w:val="32"/>
          <w:szCs w:val="32"/>
          <w:lang w:eastAsia="nl-NL"/>
        </w:rPr>
        <w:drawing>
          <wp:anchor distT="0" distB="0" distL="114300" distR="114300" simplePos="0" relativeHeight="251659264" behindDoc="0" locked="0" layoutInCell="1" allowOverlap="1">
            <wp:simplePos x="0" y="0"/>
            <wp:positionH relativeFrom="column">
              <wp:posOffset>4986655</wp:posOffset>
            </wp:positionH>
            <wp:positionV relativeFrom="paragraph">
              <wp:posOffset>-785495</wp:posOffset>
            </wp:positionV>
            <wp:extent cx="1514475" cy="723900"/>
            <wp:effectExtent l="19050" t="0" r="9525" b="0"/>
            <wp:wrapSquare wrapText="bothSides"/>
            <wp:docPr id="3" name="Afbeelding 2" descr="cid:d131aafc-56b2-4776-9df9-b882d525e7be"/>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10" cstate="print"/>
                    <a:srcRect/>
                    <a:stretch>
                      <a:fillRect/>
                    </a:stretch>
                  </pic:blipFill>
                  <pic:spPr bwMode="auto">
                    <a:xfrm>
                      <a:off x="0" y="0"/>
                      <a:ext cx="1514475" cy="723900"/>
                    </a:xfrm>
                    <a:prstGeom prst="rect">
                      <a:avLst/>
                    </a:prstGeom>
                    <a:noFill/>
                    <a:ln w="9525">
                      <a:noFill/>
                      <a:miter lim="800000"/>
                      <a:headEnd/>
                      <a:tailEnd/>
                    </a:ln>
                  </pic:spPr>
                </pic:pic>
              </a:graphicData>
            </a:graphic>
          </wp:anchor>
        </w:drawing>
      </w:r>
      <w:del w:id="0" w:author="Arjan" w:date="2013-11-05T12:12:00Z">
        <w:r w:rsidR="00167C20">
          <w:rPr>
            <w:b/>
            <w:noProof/>
            <w:sz w:val="32"/>
            <w:szCs w:val="32"/>
            <w:lang w:eastAsia="nl-NL"/>
          </w:rPr>
          <w:delText xml:space="preserve">Voorstel voor </w:delText>
        </w:r>
      </w:del>
      <w:r w:rsidR="009675E2">
        <w:rPr>
          <w:b/>
          <w:noProof/>
          <w:sz w:val="32"/>
          <w:szCs w:val="32"/>
          <w:lang w:eastAsia="nl-NL"/>
        </w:rPr>
        <w:t>W</w:t>
      </w:r>
      <w:r w:rsidR="00167C20">
        <w:rPr>
          <w:b/>
          <w:noProof/>
          <w:sz w:val="32"/>
          <w:szCs w:val="32"/>
          <w:lang w:eastAsia="nl-NL"/>
        </w:rPr>
        <w:t>ijziging Informatiemodel ZTC</w:t>
      </w:r>
    </w:p>
    <w:p w:rsidR="000E179B" w:rsidRDefault="000E179B" w:rsidP="00EB64CA">
      <w:pPr>
        <w:spacing w:line="240" w:lineRule="auto"/>
        <w:rPr>
          <w:noProof/>
          <w:lang w:eastAsia="nl-NL"/>
        </w:rPr>
      </w:pPr>
      <w:r>
        <w:rPr>
          <w:noProof/>
          <w:lang w:eastAsia="nl-NL"/>
        </w:rPr>
        <w:t>Van:</w:t>
      </w:r>
      <w:r w:rsidR="00167C20">
        <w:rPr>
          <w:noProof/>
          <w:lang w:eastAsia="nl-NL"/>
        </w:rPr>
        <w:t xml:space="preserve"> Arjan Kloosterboer</w:t>
      </w:r>
    </w:p>
    <w:p w:rsidR="000E179B" w:rsidRDefault="00167C20" w:rsidP="000E179B">
      <w:pPr>
        <w:spacing w:line="240" w:lineRule="auto"/>
        <w:rPr>
          <w:noProof/>
          <w:lang w:eastAsia="nl-NL"/>
        </w:rPr>
      </w:pPr>
      <w:r>
        <w:rPr>
          <w:noProof/>
          <w:lang w:eastAsia="nl-NL"/>
        </w:rPr>
        <w:t>Datum</w:t>
      </w:r>
      <w:r w:rsidR="000E179B">
        <w:rPr>
          <w:noProof/>
          <w:lang w:eastAsia="nl-NL"/>
        </w:rPr>
        <w:t>:</w:t>
      </w:r>
      <w:r>
        <w:rPr>
          <w:noProof/>
          <w:lang w:eastAsia="nl-NL"/>
        </w:rPr>
        <w:t xml:space="preserve"> </w:t>
      </w:r>
      <w:r w:rsidR="005E29E7">
        <w:rPr>
          <w:noProof/>
          <w:lang w:eastAsia="nl-NL"/>
        </w:rPr>
        <w:t>5</w:t>
      </w:r>
      <w:r>
        <w:rPr>
          <w:noProof/>
          <w:lang w:eastAsia="nl-NL"/>
        </w:rPr>
        <w:t>-</w:t>
      </w:r>
      <w:del w:id="1" w:author="Arjan" w:date="2013-11-05T12:12:00Z">
        <w:r>
          <w:rPr>
            <w:noProof/>
            <w:lang w:eastAsia="nl-NL"/>
          </w:rPr>
          <w:delText>9</w:delText>
        </w:r>
      </w:del>
      <w:ins w:id="2" w:author="Arjan" w:date="2013-11-05T12:12:00Z">
        <w:r w:rsidR="009675E2">
          <w:rPr>
            <w:noProof/>
            <w:lang w:eastAsia="nl-NL"/>
          </w:rPr>
          <w:t>11</w:t>
        </w:r>
      </w:ins>
      <w:r>
        <w:rPr>
          <w:noProof/>
          <w:lang w:eastAsia="nl-NL"/>
        </w:rPr>
        <w:t>-2013</w:t>
      </w:r>
    </w:p>
    <w:p w:rsidR="000E179B" w:rsidRDefault="00167C20" w:rsidP="000E179B">
      <w:pPr>
        <w:spacing w:line="240" w:lineRule="auto"/>
        <w:rPr>
          <w:noProof/>
          <w:lang w:eastAsia="nl-NL"/>
        </w:rPr>
      </w:pPr>
      <w:r>
        <w:rPr>
          <w:noProof/>
          <w:lang w:eastAsia="nl-NL"/>
        </w:rPr>
        <w:t xml:space="preserve">Ter bespreking in Expertgroep Informatiemodellen dd. </w:t>
      </w:r>
      <w:del w:id="3" w:author="Arjan" w:date="2013-11-05T12:12:00Z">
        <w:r>
          <w:rPr>
            <w:noProof/>
            <w:lang w:eastAsia="nl-NL"/>
          </w:rPr>
          <w:delText>12-9</w:delText>
        </w:r>
      </w:del>
      <w:ins w:id="4" w:author="Arjan" w:date="2013-11-05T12:12:00Z">
        <w:r>
          <w:rPr>
            <w:noProof/>
            <w:lang w:eastAsia="nl-NL"/>
          </w:rPr>
          <w:t>1</w:t>
        </w:r>
        <w:r w:rsidR="009675E2">
          <w:rPr>
            <w:noProof/>
            <w:lang w:eastAsia="nl-NL"/>
          </w:rPr>
          <w:t>4</w:t>
        </w:r>
        <w:r>
          <w:rPr>
            <w:noProof/>
            <w:lang w:eastAsia="nl-NL"/>
          </w:rPr>
          <w:t>-</w:t>
        </w:r>
        <w:r w:rsidR="009675E2">
          <w:rPr>
            <w:noProof/>
            <w:lang w:eastAsia="nl-NL"/>
          </w:rPr>
          <w:t>11</w:t>
        </w:r>
      </w:ins>
      <w:r>
        <w:rPr>
          <w:noProof/>
          <w:lang w:eastAsia="nl-NL"/>
        </w:rPr>
        <w:t>-2013</w:t>
      </w:r>
    </w:p>
    <w:p w:rsidR="000E179B" w:rsidRDefault="000E179B" w:rsidP="000E179B">
      <w:pPr>
        <w:pBdr>
          <w:bottom w:val="single" w:sz="12" w:space="1" w:color="auto"/>
        </w:pBdr>
        <w:spacing w:line="240" w:lineRule="auto"/>
        <w:rPr>
          <w:rFonts w:ascii="Arial" w:hAnsi="Arial" w:cs="Arial"/>
          <w:color w:val="1F497D"/>
          <w:sz w:val="20"/>
          <w:szCs w:val="20"/>
        </w:rPr>
      </w:pPr>
    </w:p>
    <w:p w:rsidR="000E179B" w:rsidRDefault="000E179B" w:rsidP="000E179B">
      <w:pPr>
        <w:spacing w:line="240" w:lineRule="auto"/>
        <w:rPr>
          <w:rFonts w:ascii="Arial" w:hAnsi="Arial" w:cs="Arial"/>
          <w:color w:val="1F497D"/>
          <w:sz w:val="20"/>
          <w:szCs w:val="20"/>
        </w:rPr>
      </w:pPr>
    </w:p>
    <w:p w:rsidR="00EC10AB" w:rsidRDefault="00991F73">
      <w:r>
        <w:t>In maart 2013 is de ZTC 2.0 gepubliceerd. Een onderdeel daarvan is het</w:t>
      </w:r>
      <w:r w:rsidR="00EC10AB">
        <w:t xml:space="preserve"> informatiemodel van de ZTC (2.0</w:t>
      </w:r>
      <w:del w:id="5" w:author="Arjan" w:date="2013-11-05T12:12:00Z">
        <w:r w:rsidR="00EC10AB">
          <w:delText xml:space="preserve">; zie </w:delText>
        </w:r>
        <w:r w:rsidR="00F57985">
          <w:delText xml:space="preserve"> en de bijlage</w:delText>
        </w:r>
        <w:r>
          <w:delText>).</w:delText>
        </w:r>
      </w:del>
      <w:ins w:id="6" w:author="Arjan" w:date="2013-11-05T12:12:00Z">
        <w:r>
          <w:t>).</w:t>
        </w:r>
      </w:ins>
      <w:r>
        <w:t xml:space="preserve"> Voortschrijdend inzicht, waaronder het </w:t>
      </w:r>
      <w:proofErr w:type="spellStart"/>
      <w:r>
        <w:t>verStUFfen</w:t>
      </w:r>
      <w:proofErr w:type="spellEnd"/>
      <w:r>
        <w:t xml:space="preserve"> en de bespreking daarvan in de Expertgroep </w:t>
      </w:r>
      <w:proofErr w:type="spellStart"/>
      <w:r>
        <w:t>StUF</w:t>
      </w:r>
      <w:proofErr w:type="spellEnd"/>
      <w:r>
        <w:t xml:space="preserve">, leid tot </w:t>
      </w:r>
      <w:del w:id="7" w:author="Arjan" w:date="2013-11-05T12:12:00Z">
        <w:r>
          <w:delText xml:space="preserve">het voorstel om </w:delText>
        </w:r>
      </w:del>
      <w:ins w:id="8" w:author="Arjan" w:date="2013-11-05T12:12:00Z">
        <w:r w:rsidR="0004756E">
          <w:t xml:space="preserve">de aanpassing van </w:t>
        </w:r>
      </w:ins>
      <w:r>
        <w:t xml:space="preserve">dit informatiemodel op </w:t>
      </w:r>
      <w:del w:id="9" w:author="Arjan" w:date="2013-11-05T12:12:00Z">
        <w:r>
          <w:delText>drie</w:delText>
        </w:r>
      </w:del>
      <w:ins w:id="10" w:author="Arjan" w:date="2013-11-05T12:12:00Z">
        <w:r w:rsidR="00D2033A">
          <w:t>een aantal</w:t>
        </w:r>
      </w:ins>
      <w:r>
        <w:t xml:space="preserve"> punten</w:t>
      </w:r>
      <w:del w:id="11" w:author="Arjan" w:date="2013-11-05T12:12:00Z">
        <w:r>
          <w:delText xml:space="preserve"> aan te passen en</w:delText>
        </w:r>
      </w:del>
      <w:ins w:id="12" w:author="Arjan" w:date="2013-11-05T12:12:00Z">
        <w:r w:rsidR="0004756E">
          <w:t>.</w:t>
        </w:r>
      </w:ins>
      <w:r w:rsidR="0004756E">
        <w:t xml:space="preserve"> </w:t>
      </w:r>
      <w:proofErr w:type="spellStart"/>
      <w:r>
        <w:t>StUF-ZTC</w:t>
      </w:r>
      <w:proofErr w:type="spellEnd"/>
      <w:r>
        <w:t xml:space="preserve"> </w:t>
      </w:r>
      <w:ins w:id="13" w:author="Arjan" w:date="2013-11-05T12:12:00Z">
        <w:r w:rsidR="0004756E">
          <w:t xml:space="preserve">wordt </w:t>
        </w:r>
      </w:ins>
      <w:r>
        <w:t xml:space="preserve">op de aangepaste versie </w:t>
      </w:r>
      <w:del w:id="14" w:author="Arjan" w:date="2013-11-05T12:12:00Z">
        <w:r>
          <w:delText>te baseren</w:delText>
        </w:r>
      </w:del>
      <w:ins w:id="15" w:author="Arjan" w:date="2013-11-05T12:12:00Z">
        <w:r w:rsidR="0004756E">
          <w:t>ge</w:t>
        </w:r>
        <w:r>
          <w:t>base</w:t>
        </w:r>
        <w:r w:rsidR="0004756E">
          <w:t>e</w:t>
        </w:r>
        <w:r>
          <w:t>r</w:t>
        </w:r>
        <w:r w:rsidR="0004756E">
          <w:t>d</w:t>
        </w:r>
      </w:ins>
      <w:r>
        <w:t xml:space="preserve">. Hieronder verwoorden we deze </w:t>
      </w:r>
      <w:del w:id="16" w:author="Arjan" w:date="2013-11-05T12:12:00Z">
        <w:r>
          <w:delText>voorstellen</w:delText>
        </w:r>
      </w:del>
      <w:ins w:id="17" w:author="Arjan" w:date="2013-11-05T12:12:00Z">
        <w:r w:rsidR="0004756E">
          <w:t>aanpassingen</w:t>
        </w:r>
      </w:ins>
      <w:r>
        <w:t xml:space="preserve">. Beoogd is bespreking hiervan en </w:t>
      </w:r>
      <w:del w:id="18" w:author="Arjan" w:date="2013-11-05T12:12:00Z">
        <w:r>
          <w:delText>instemming hiermee</w:delText>
        </w:r>
      </w:del>
      <w:ins w:id="19" w:author="Arjan" w:date="2013-11-05T12:12:00Z">
        <w:r w:rsidR="0004756E">
          <w:t>vaststelling van het Informatiemodel ZTC 2.0.1</w:t>
        </w:r>
      </w:ins>
      <w:r>
        <w:t xml:space="preserve"> in de Expertgroep Informatiemodellen op </w:t>
      </w:r>
      <w:del w:id="20" w:author="Arjan" w:date="2013-11-05T12:12:00Z">
        <w:r>
          <w:delText>12 september</w:delText>
        </w:r>
      </w:del>
      <w:ins w:id="21" w:author="Arjan" w:date="2013-11-05T12:12:00Z">
        <w:r w:rsidR="0004756E">
          <w:t>14 november</w:t>
        </w:r>
      </w:ins>
      <w:r>
        <w:t xml:space="preserve"> 2013</w:t>
      </w:r>
      <w:del w:id="22" w:author="Arjan" w:date="2013-11-05T12:12:00Z">
        <w:r>
          <w:delText xml:space="preserve"> teneinde StUF-ZTC op korte termijn (beoogd is oktober) te kunnen vaststellen.</w:delText>
        </w:r>
        <w:r w:rsidR="005E29E7">
          <w:delText xml:space="preserve"> Daarnaast worden ook reacties ingewonnen bij leden van de voormalige werkgroepen ZTC 2.0 en Doorontwikkeling RGBZ. De aard van de reacties kan tot vertraging leiden in het doorvoeren van deze wijzigingen</w:delText>
        </w:r>
      </w:del>
      <w:r w:rsidR="005E29E7">
        <w:t xml:space="preserve">. </w:t>
      </w:r>
    </w:p>
    <w:p w:rsidR="00991F73" w:rsidRPr="00EC10AB" w:rsidRDefault="00EC10AB" w:rsidP="00B9024D">
      <w:pPr>
        <w:outlineLvl w:val="0"/>
        <w:rPr>
          <w:b/>
        </w:rPr>
      </w:pPr>
      <w:proofErr w:type="spellStart"/>
      <w:r w:rsidRPr="00EC10AB">
        <w:rPr>
          <w:b/>
        </w:rPr>
        <w:t>Zaaktypespecifieke</w:t>
      </w:r>
      <w:proofErr w:type="spellEnd"/>
      <w:r w:rsidRPr="00EC10AB">
        <w:rPr>
          <w:b/>
        </w:rPr>
        <w:t xml:space="preserve"> eigenschappen</w:t>
      </w:r>
    </w:p>
    <w:p w:rsidR="00C040D4" w:rsidRDefault="00EC10AB" w:rsidP="00EC10AB">
      <w:r>
        <w:t xml:space="preserve">De ZTC 2.0 biedt de mogelijkheid om zgn. </w:t>
      </w:r>
      <w:proofErr w:type="spellStart"/>
      <w:r>
        <w:t>zaaktypespecifieke</w:t>
      </w:r>
      <w:proofErr w:type="spellEnd"/>
      <w:r>
        <w:t xml:space="preserve"> eigenschappen te specificeren bij een zaaktype d.m.v. het objecttype EIGENSCHAP. Een dergelijke eigenschap wordt nu gespecificeerd met de attributen </w:t>
      </w:r>
      <w:r w:rsidR="00C040D4">
        <w:t xml:space="preserve">Eigenschapnaam, </w:t>
      </w:r>
      <w:r>
        <w:t xml:space="preserve">Definitie, Formaat, Lengte, </w:t>
      </w:r>
      <w:proofErr w:type="spellStart"/>
      <w:r>
        <w:t>Waardenverzameling</w:t>
      </w:r>
      <w:proofErr w:type="spellEnd"/>
      <w:r>
        <w:t xml:space="preserve">, Toelichting en </w:t>
      </w:r>
      <w:proofErr w:type="spellStart"/>
      <w:r>
        <w:t>Kardinaliteit</w:t>
      </w:r>
      <w:proofErr w:type="spellEnd"/>
      <w:r>
        <w:t xml:space="preserve">. De </w:t>
      </w:r>
      <w:proofErr w:type="spellStart"/>
      <w:r>
        <w:t>StUF-expertgroep</w:t>
      </w:r>
      <w:proofErr w:type="spellEnd"/>
      <w:r>
        <w:t xml:space="preserve"> heeft bezwaar tegen deze wijze van specificeren van eigenschappen. Het staat toe dat willekeurige attributen op willekeurige wijze bij zaaktypen opgenomen worden en de specificatie van deze attributen is onvoldoende om deze op te kunnen nemen in </w:t>
      </w:r>
      <w:proofErr w:type="spellStart"/>
      <w:r>
        <w:t>StUF-berichten</w:t>
      </w:r>
      <w:proofErr w:type="spellEnd"/>
      <w:r>
        <w:t xml:space="preserve">. </w:t>
      </w:r>
    </w:p>
    <w:p w:rsidR="00C040D4" w:rsidRDefault="00EC10AB" w:rsidP="00EC10AB">
      <w:r>
        <w:t xml:space="preserve">Met het specificeren van eigenschappen wordt ten eerste beoogd duidelijkheid te geven over de voor een zaaktype relevante eigenschappen en wordt ten tweede beoogd die eigenschappen zodanig te specificeren dat deze in </w:t>
      </w:r>
      <w:proofErr w:type="spellStart"/>
      <w:r>
        <w:t>StUF-berichten</w:t>
      </w:r>
      <w:proofErr w:type="spellEnd"/>
      <w:r>
        <w:t xml:space="preserve"> opgenomen kunnen worden.  </w:t>
      </w:r>
      <w:r w:rsidR="00C040D4">
        <w:t xml:space="preserve">In de ogen van de </w:t>
      </w:r>
      <w:proofErr w:type="spellStart"/>
      <w:r w:rsidR="00C040D4">
        <w:t>StUF-expertgroep</w:t>
      </w:r>
      <w:proofErr w:type="spellEnd"/>
      <w:r w:rsidR="00C040D4">
        <w:t xml:space="preserve"> moeten deze doelen op een andere wijze verwoord worden in het informatiemodel van de ZTC. Zij stellen voor dat </w:t>
      </w:r>
      <w:proofErr w:type="spellStart"/>
      <w:r w:rsidR="00C040D4">
        <w:t>zaaktypespecifieke</w:t>
      </w:r>
      <w:proofErr w:type="spellEnd"/>
      <w:r w:rsidR="00C040D4">
        <w:t xml:space="preserve"> eigenschappen altijd ontleend worden aan bestaande informatie- en berichtenmodellen</w:t>
      </w:r>
      <w:del w:id="23" w:author="Arjan" w:date="2013-11-05T12:12:00Z">
        <w:r w:rsidR="00C040D4">
          <w:delText>.</w:delText>
        </w:r>
      </w:del>
      <w:ins w:id="24" w:author="Arjan" w:date="2013-11-05T12:12:00Z">
        <w:r w:rsidR="0004756E">
          <w:t xml:space="preserve"> of aan informatie</w:t>
        </w:r>
        <w:r w:rsidR="00EB64CA">
          <w:t>- en bericht</w:t>
        </w:r>
        <w:r w:rsidR="0004756E">
          <w:t xml:space="preserve">modellen die specifiek vervaardigd zijn voor het domein of het zaaktype waarvoor de </w:t>
        </w:r>
        <w:proofErr w:type="spellStart"/>
        <w:r w:rsidR="0004756E">
          <w:t>zaaktypespecifieke</w:t>
        </w:r>
        <w:proofErr w:type="spellEnd"/>
        <w:r w:rsidR="0004756E">
          <w:t xml:space="preserve"> eigenschappen relevant zijn</w:t>
        </w:r>
        <w:r w:rsidR="00C040D4">
          <w:t>.</w:t>
        </w:r>
      </w:ins>
      <w:r w:rsidR="00C040D4">
        <w:t xml:space="preserve"> </w:t>
      </w:r>
      <w:r>
        <w:t xml:space="preserve"> </w:t>
      </w:r>
      <w:r w:rsidR="00C040D4">
        <w:t xml:space="preserve">De specificatie in de ZTC van deze eigenschappen is dan vooral een verwijzing naar attributen in desbetreffende modellen. Door deze eigenschappen vanuit desbetreffende berichtenmodellen te importeren in </w:t>
      </w:r>
      <w:proofErr w:type="spellStart"/>
      <w:r w:rsidR="00C040D4">
        <w:t>StUF-ZKN-berichten</w:t>
      </w:r>
      <w:proofErr w:type="spellEnd"/>
      <w:r w:rsidR="00C040D4">
        <w:t>, wordt een robuuste gegevensuitwisseling verkregen</w:t>
      </w:r>
      <w:r w:rsidR="000F6AC4">
        <w:t xml:space="preserve"> waarmee ook </w:t>
      </w:r>
      <w:proofErr w:type="spellStart"/>
      <w:r w:rsidR="000F6AC4">
        <w:t>zaaktypespecifieke</w:t>
      </w:r>
      <w:proofErr w:type="spellEnd"/>
      <w:r w:rsidR="000F6AC4">
        <w:t xml:space="preserve"> eigenschappen in zaakberichten uitgewisseld kunnen worden</w:t>
      </w:r>
      <w:r w:rsidR="00C040D4">
        <w:t xml:space="preserve">. </w:t>
      </w:r>
    </w:p>
    <w:p w:rsidR="00C040D4" w:rsidRDefault="00C040D4" w:rsidP="00682ACC">
      <w:pPr>
        <w:rPr>
          <w:del w:id="25" w:author="Arjan" w:date="2013-11-05T12:12:00Z"/>
        </w:rPr>
      </w:pPr>
      <w:del w:id="26" w:author="Arjan" w:date="2013-11-05T12:12:00Z">
        <w:r>
          <w:delText xml:space="preserve"> KING is van mening dat dit een wenselijke verbetering is van de gegevensuitwisseling en dat zij derhalve dit voorstel ondersteunt.</w:delText>
        </w:r>
      </w:del>
      <w:r>
        <w:t xml:space="preserve"> Dit </w:t>
      </w:r>
      <w:del w:id="27" w:author="Arjan" w:date="2013-11-05T12:12:00Z">
        <w:r>
          <w:delText>zou betekenen</w:delText>
        </w:r>
      </w:del>
      <w:ins w:id="28" w:author="Arjan" w:date="2013-11-05T12:12:00Z">
        <w:r w:rsidR="0004756E">
          <w:t>beteken</w:t>
        </w:r>
        <w:r w:rsidR="009A61F5">
          <w:t>t</w:t>
        </w:r>
      </w:ins>
      <w:r>
        <w:t xml:space="preserve"> dat een </w:t>
      </w:r>
      <w:proofErr w:type="spellStart"/>
      <w:r>
        <w:t>zaaktypespecifieke</w:t>
      </w:r>
      <w:proofErr w:type="spellEnd"/>
      <w:r>
        <w:t xml:space="preserve"> eigenschap in de ZTC gespecificeerd wordt met de volgende attributen</w:t>
      </w:r>
      <w:del w:id="29" w:author="Arjan" w:date="2013-11-05T12:12:00Z">
        <w:r>
          <w:delText>:</w:delText>
        </w:r>
      </w:del>
    </w:p>
    <w:p w:rsidR="00C040D4" w:rsidRDefault="00C040D4" w:rsidP="00682ACC">
      <w:del w:id="30" w:author="Arjan" w:date="2013-11-05T12:12:00Z">
        <w:r>
          <w:delText>Eigenschapnaam: de naam van de eigenschap zijnde de attribuutnaam in</w:delText>
        </w:r>
      </w:del>
      <w:ins w:id="31" w:author="Arjan" w:date="2013-11-05T12:12:00Z">
        <w:r w:rsidR="009A61F5">
          <w:t xml:space="preserve"> (zie voor de betekenis daarvan</w:t>
        </w:r>
      </w:ins>
      <w:r w:rsidR="009A61F5">
        <w:t xml:space="preserve"> het Informatiemodel </w:t>
      </w:r>
      <w:del w:id="32" w:author="Arjan" w:date="2013-11-05T12:12:00Z">
        <w:r>
          <w:delText>waarin de eigenschap is gemodelleerd;</w:delText>
        </w:r>
      </w:del>
      <w:ins w:id="33" w:author="Arjan" w:date="2013-11-05T12:12:00Z">
        <w:r w:rsidR="009A61F5">
          <w:t>ZTC 2.0.1)</w:t>
        </w:r>
        <w:r>
          <w:t>:</w:t>
        </w:r>
      </w:ins>
    </w:p>
    <w:p w:rsidR="00682ACC" w:rsidRDefault="00682ACC" w:rsidP="000F6AC4">
      <w:pPr>
        <w:pStyle w:val="Lijstalinea"/>
        <w:numPr>
          <w:ilvl w:val="0"/>
          <w:numId w:val="1"/>
        </w:numPr>
        <w:spacing w:before="0"/>
        <w:rPr>
          <w:del w:id="34" w:author="Arjan" w:date="2013-11-05T12:12:00Z"/>
        </w:rPr>
      </w:pPr>
      <w:del w:id="35" w:author="Arjan" w:date="2013-11-05T12:12:00Z">
        <w:r>
          <w:lastRenderedPageBreak/>
          <w:delText xml:space="preserve">Definitie: </w:delText>
        </w:r>
        <w:r w:rsidRPr="00682ACC">
          <w:delText>De beschrijving van de betekenis van de</w:delText>
        </w:r>
        <w:r>
          <w:delText xml:space="preserve"> eigenschap zijnde de definitie van het attribuut in het informatiemodel waarin de eigenschap is gemodelleerd;</w:delText>
        </w:r>
      </w:del>
    </w:p>
    <w:p w:rsidR="00682ACC" w:rsidRDefault="00682ACC" w:rsidP="000F6AC4">
      <w:pPr>
        <w:pStyle w:val="Lijstalinea"/>
        <w:numPr>
          <w:ilvl w:val="0"/>
          <w:numId w:val="1"/>
        </w:numPr>
        <w:spacing w:before="0"/>
        <w:rPr>
          <w:del w:id="36" w:author="Arjan" w:date="2013-11-05T12:12:00Z"/>
        </w:rPr>
      </w:pPr>
      <w:del w:id="37" w:author="Arjan" w:date="2013-11-05T12:12:00Z">
        <w:r>
          <w:delText>Objecttype: de naam van het objecttype waarbij de eigenschap is gemodelleerd in het informatiemodel waarvan het objecttype deel uit maakt</w:delText>
        </w:r>
        <w:r w:rsidR="003238A6">
          <w:delText>. Dit kan een objecttype zijn dat genoemd wordt in een voorkomen van ZAAKOBJECTTYPE (de objecttypen waarop een zaak betrekking heeft). Er is evenwel geen toegevoegde waarde van een relatie tussen EIGENSCHAP en ZAAKOBJECTTYPE op dit punt. Een en ander zal worden toegelicht bij de attribuutsoort.</w:delText>
        </w:r>
      </w:del>
    </w:p>
    <w:p w:rsidR="00C040D4" w:rsidRDefault="00C040D4" w:rsidP="000F6AC4">
      <w:pPr>
        <w:pStyle w:val="Lijstalinea"/>
        <w:numPr>
          <w:ilvl w:val="0"/>
          <w:numId w:val="1"/>
        </w:numPr>
        <w:spacing w:before="0"/>
        <w:ind w:left="714" w:hanging="357"/>
        <w:rPr>
          <w:ins w:id="38" w:author="Arjan" w:date="2013-11-05T12:12:00Z"/>
        </w:rPr>
      </w:pPr>
      <w:ins w:id="39" w:author="Arjan" w:date="2013-11-05T12:12:00Z">
        <w:r>
          <w:t>Eigenschapnaam</w:t>
        </w:r>
      </w:ins>
    </w:p>
    <w:p w:rsidR="00682ACC" w:rsidRDefault="00682ACC" w:rsidP="000F6AC4">
      <w:pPr>
        <w:pStyle w:val="Lijstalinea"/>
        <w:numPr>
          <w:ilvl w:val="0"/>
          <w:numId w:val="1"/>
        </w:numPr>
        <w:spacing w:before="0"/>
        <w:rPr>
          <w:ins w:id="40" w:author="Arjan" w:date="2013-11-05T12:12:00Z"/>
        </w:rPr>
      </w:pPr>
      <w:ins w:id="41" w:author="Arjan" w:date="2013-11-05T12:12:00Z">
        <w:r>
          <w:t>Definitie</w:t>
        </w:r>
      </w:ins>
    </w:p>
    <w:p w:rsidR="00682ACC" w:rsidRDefault="00682ACC" w:rsidP="000F6AC4">
      <w:pPr>
        <w:pStyle w:val="Lijstalinea"/>
        <w:numPr>
          <w:ilvl w:val="0"/>
          <w:numId w:val="1"/>
        </w:numPr>
        <w:spacing w:before="0"/>
        <w:rPr>
          <w:ins w:id="42" w:author="Arjan" w:date="2013-11-05T12:12:00Z"/>
        </w:rPr>
      </w:pPr>
      <w:ins w:id="43" w:author="Arjan" w:date="2013-11-05T12:12:00Z">
        <w:r>
          <w:t>Objecttype</w:t>
        </w:r>
      </w:ins>
    </w:p>
    <w:p w:rsidR="00682ACC" w:rsidRDefault="00682ACC" w:rsidP="000F6AC4">
      <w:pPr>
        <w:pStyle w:val="Lijstalinea"/>
        <w:numPr>
          <w:ilvl w:val="0"/>
          <w:numId w:val="1"/>
        </w:numPr>
        <w:spacing w:before="0"/>
      </w:pPr>
      <w:r>
        <w:t>Informatiemodel</w:t>
      </w:r>
      <w:del w:id="44" w:author="Arjan" w:date="2013-11-05T12:12:00Z">
        <w:r>
          <w:delText>: de naam en de versie van het informatiemodel waarin de eigenschap is gemodelleerd;</w:delText>
        </w:r>
      </w:del>
    </w:p>
    <w:p w:rsidR="00682ACC" w:rsidRDefault="00682ACC" w:rsidP="000F6AC4">
      <w:pPr>
        <w:pStyle w:val="Lijstalinea"/>
        <w:numPr>
          <w:ilvl w:val="0"/>
          <w:numId w:val="1"/>
        </w:numPr>
        <w:spacing w:before="0"/>
        <w:rPr>
          <w:del w:id="45" w:author="Arjan" w:date="2013-11-05T12:12:00Z"/>
        </w:rPr>
      </w:pPr>
      <w:del w:id="46" w:author="Arjan" w:date="2013-11-05T12:12:00Z">
        <w:r>
          <w:delText>Berichtenmodel: de naam en versie van het berichtenmodel (veelal een StUF-sectormodel) dat afgeleid is van het eerder gespecificeerde informatiemodel en waarin de eigenschap is opgenomen;</w:delText>
        </w:r>
      </w:del>
    </w:p>
    <w:p w:rsidR="00682ACC" w:rsidRDefault="00682ACC" w:rsidP="000F6AC4">
      <w:pPr>
        <w:pStyle w:val="Lijstalinea"/>
        <w:numPr>
          <w:ilvl w:val="0"/>
          <w:numId w:val="1"/>
        </w:numPr>
        <w:spacing w:before="0"/>
        <w:rPr>
          <w:del w:id="47" w:author="Arjan" w:date="2013-11-05T12:12:00Z"/>
        </w:rPr>
      </w:pPr>
      <w:del w:id="48" w:author="Arjan" w:date="2013-11-05T12:12:00Z">
        <w:r>
          <w:delText>Complex type: de drieletterige code voor de entiteit in het berichtenmodel die afgeleid is van het eerder genoemde  objecttype en waarbij de eigenschap is opgenomen;</w:delText>
        </w:r>
      </w:del>
    </w:p>
    <w:p w:rsidR="00682ACC" w:rsidRDefault="00682ACC" w:rsidP="000F6AC4">
      <w:pPr>
        <w:pStyle w:val="Lijstalinea"/>
        <w:numPr>
          <w:ilvl w:val="0"/>
          <w:numId w:val="1"/>
        </w:numPr>
        <w:spacing w:before="0"/>
        <w:rPr>
          <w:del w:id="49" w:author="Arjan" w:date="2013-11-05T12:12:00Z"/>
        </w:rPr>
      </w:pPr>
      <w:del w:id="50" w:author="Arjan" w:date="2013-11-05T12:12:00Z">
        <w:r>
          <w:delText>Element: de naam van de eigenschap in het desbetreffende berichtenmodel;</w:delText>
        </w:r>
      </w:del>
    </w:p>
    <w:p w:rsidR="00682ACC" w:rsidRDefault="00682ACC" w:rsidP="000F6AC4">
      <w:pPr>
        <w:pStyle w:val="Lijstalinea"/>
        <w:numPr>
          <w:ilvl w:val="0"/>
          <w:numId w:val="1"/>
        </w:numPr>
        <w:spacing w:before="0"/>
        <w:rPr>
          <w:del w:id="51" w:author="Arjan" w:date="2013-11-05T12:12:00Z"/>
        </w:rPr>
      </w:pPr>
      <w:del w:id="52" w:author="Arjan" w:date="2013-11-05T12:12:00Z">
        <w:r>
          <w:delText>Toelichting: e</w:delText>
        </w:r>
        <w:r w:rsidRPr="00682ACC">
          <w:delText xml:space="preserve">en toelichting op de </w:delText>
        </w:r>
        <w:r>
          <w:delText>eigenschap</w:delText>
        </w:r>
        <w:r w:rsidRPr="00682ACC">
          <w:delText xml:space="preserve"> en het belang hiervan voor</w:delText>
        </w:r>
        <w:r w:rsidR="00640523">
          <w:delText xml:space="preserve"> zak</w:delText>
        </w:r>
        <w:r w:rsidRPr="00682ACC">
          <w:delText xml:space="preserve">en van dit </w:delText>
        </w:r>
        <w:r w:rsidR="00640523">
          <w:delText>zaaktype waarbij de eigenschap is opgenomen (bestaand</w:delText>
        </w:r>
        <w:r w:rsidR="00601AEC">
          <w:delText>e</w:delText>
        </w:r>
        <w:r w:rsidR="00640523">
          <w:delText xml:space="preserve"> attribuutsoort)</w:delText>
        </w:r>
        <w:r w:rsidRPr="00682ACC">
          <w:delText>.</w:delText>
        </w:r>
        <w:r>
          <w:delText xml:space="preserve"> </w:delText>
        </w:r>
      </w:del>
    </w:p>
    <w:p w:rsidR="00682ACC" w:rsidRDefault="000F6AC4" w:rsidP="000F6AC4">
      <w:pPr>
        <w:pStyle w:val="Lijstalinea"/>
        <w:numPr>
          <w:ilvl w:val="0"/>
          <w:numId w:val="1"/>
        </w:numPr>
        <w:spacing w:before="0"/>
        <w:rPr>
          <w:ins w:id="53" w:author="Arjan" w:date="2013-11-05T12:12:00Z"/>
        </w:rPr>
      </w:pPr>
      <w:del w:id="54" w:author="Arjan" w:date="2013-11-05T12:12:00Z">
        <w:r>
          <w:delText>Consequentie van dit voorstel is</w:delText>
        </w:r>
      </w:del>
      <w:ins w:id="55" w:author="Arjan" w:date="2013-11-05T12:12:00Z">
        <w:r w:rsidR="00682ACC">
          <w:t>Berichtenmodel</w:t>
        </w:r>
      </w:ins>
    </w:p>
    <w:p w:rsidR="00682ACC" w:rsidRDefault="00682ACC" w:rsidP="000F6AC4">
      <w:pPr>
        <w:pStyle w:val="Lijstalinea"/>
        <w:numPr>
          <w:ilvl w:val="0"/>
          <w:numId w:val="1"/>
        </w:numPr>
        <w:spacing w:before="0"/>
        <w:rPr>
          <w:ins w:id="56" w:author="Arjan" w:date="2013-11-05T12:12:00Z"/>
        </w:rPr>
      </w:pPr>
      <w:ins w:id="57" w:author="Arjan" w:date="2013-11-05T12:12:00Z">
        <w:r>
          <w:t>Complex type</w:t>
        </w:r>
      </w:ins>
    </w:p>
    <w:p w:rsidR="00682ACC" w:rsidRDefault="00682ACC" w:rsidP="000F6AC4">
      <w:pPr>
        <w:pStyle w:val="Lijstalinea"/>
        <w:numPr>
          <w:ilvl w:val="0"/>
          <w:numId w:val="1"/>
        </w:numPr>
        <w:spacing w:before="0"/>
        <w:rPr>
          <w:ins w:id="58" w:author="Arjan" w:date="2013-11-05T12:12:00Z"/>
        </w:rPr>
      </w:pPr>
      <w:ins w:id="59" w:author="Arjan" w:date="2013-11-05T12:12:00Z">
        <w:r>
          <w:t>Element</w:t>
        </w:r>
      </w:ins>
    </w:p>
    <w:p w:rsidR="00682ACC" w:rsidRDefault="00682ACC" w:rsidP="000F6AC4">
      <w:pPr>
        <w:pStyle w:val="Lijstalinea"/>
        <w:numPr>
          <w:ilvl w:val="0"/>
          <w:numId w:val="1"/>
        </w:numPr>
        <w:spacing w:before="0"/>
        <w:rPr>
          <w:ins w:id="60" w:author="Arjan" w:date="2013-11-05T12:12:00Z"/>
        </w:rPr>
      </w:pPr>
      <w:ins w:id="61" w:author="Arjan" w:date="2013-11-05T12:12:00Z">
        <w:r>
          <w:t>Toelichting</w:t>
        </w:r>
        <w:r w:rsidRPr="00682ACC">
          <w:t>.</w:t>
        </w:r>
        <w:r>
          <w:t xml:space="preserve"> </w:t>
        </w:r>
      </w:ins>
    </w:p>
    <w:p w:rsidR="000F6AC4" w:rsidRDefault="00EB64CA" w:rsidP="00EC10AB">
      <w:pPr>
        <w:rPr>
          <w:ins w:id="62" w:author="Arjan" w:date="2013-11-05T12:12:00Z"/>
        </w:rPr>
      </w:pPr>
      <w:ins w:id="63" w:author="Arjan" w:date="2013-11-05T12:12:00Z">
        <w:r>
          <w:t>De specificatie dwingt niet af</w:t>
        </w:r>
      </w:ins>
      <w:r>
        <w:t xml:space="preserve"> </w:t>
      </w:r>
      <w:r w:rsidR="000F6AC4">
        <w:t xml:space="preserve">dat er </w:t>
      </w:r>
      <w:del w:id="64" w:author="Arjan" w:date="2013-11-05T12:12:00Z">
        <w:r w:rsidR="000F6AC4">
          <w:delText>altijd</w:delText>
        </w:r>
      </w:del>
      <w:proofErr w:type="spellStart"/>
      <w:ins w:id="65" w:author="Arjan" w:date="2013-11-05T12:12:00Z">
        <w:r>
          <w:t>persé</w:t>
        </w:r>
      </w:ins>
      <w:proofErr w:type="spellEnd"/>
      <w:r w:rsidR="000F6AC4">
        <w:t xml:space="preserve"> sprake moet zijn van een </w:t>
      </w:r>
      <w:del w:id="66" w:author="Arjan" w:date="2013-11-05T12:12:00Z">
        <w:r w:rsidR="000F6AC4">
          <w:delText>informatie- en berichtenmodel</w:delText>
        </w:r>
      </w:del>
      <w:ins w:id="67" w:author="Arjan" w:date="2013-11-05T12:12:00Z">
        <w:r w:rsidR="000F6AC4">
          <w:t>informatiemodel</w:t>
        </w:r>
        <w:r>
          <w:t xml:space="preserve">. Wel is een </w:t>
        </w:r>
        <w:proofErr w:type="spellStart"/>
        <w:r>
          <w:t>cobsequentie</w:t>
        </w:r>
        <w:proofErr w:type="spellEnd"/>
        <w:r>
          <w:t xml:space="preserve"> dat er</w:t>
        </w:r>
        <w:r w:rsidR="009A61F5">
          <w:t xml:space="preserve"> een </w:t>
        </w:r>
        <w:proofErr w:type="spellStart"/>
        <w:r w:rsidR="009A61F5">
          <w:t>XML-schema</w:t>
        </w:r>
        <w:proofErr w:type="spellEnd"/>
        <w:r w:rsidR="009A61F5">
          <w:t xml:space="preserve"> </w:t>
        </w:r>
        <w:r>
          <w:t>is</w:t>
        </w:r>
      </w:ins>
      <w:r>
        <w:t xml:space="preserve"> </w:t>
      </w:r>
      <w:r w:rsidR="000F6AC4">
        <w:t xml:space="preserve">waarin de, bij een zaaktype te specificeren, eigenschap is opgenomen. </w:t>
      </w:r>
      <w:del w:id="68" w:author="Arjan" w:date="2013-11-05T12:12:00Z">
        <w:r w:rsidR="000F6AC4">
          <w:delText xml:space="preserve">Dit </w:delText>
        </w:r>
      </w:del>
      <w:ins w:id="69" w:author="Arjan" w:date="2013-11-05T12:12:00Z">
        <w:r>
          <w:t xml:space="preserve">Verwijzen naar zowel een informatie- als een berichtenmodel </w:t>
        </w:r>
      </w:ins>
      <w:r>
        <w:t>is evenwel</w:t>
      </w:r>
      <w:r w:rsidR="000F6AC4">
        <w:t xml:space="preserve"> een waarborg voor een robuuste gegevensuitwisseling. </w:t>
      </w:r>
      <w:del w:id="70" w:author="Arjan" w:date="2013-11-05T12:12:00Z">
        <w:r w:rsidR="000F6AC4">
          <w:delText xml:space="preserve">KING komt </w:delText>
        </w:r>
      </w:del>
    </w:p>
    <w:p w:rsidR="009A61F5" w:rsidRDefault="009A61F5" w:rsidP="00EC10AB">
      <w:ins w:id="71" w:author="Arjan" w:date="2013-11-05T12:12:00Z">
        <w:r>
          <w:t xml:space="preserve">Nb. In de </w:t>
        </w:r>
        <w:proofErr w:type="spellStart"/>
        <w:r>
          <w:t>StUF-expertgroep</w:t>
        </w:r>
        <w:proofErr w:type="spellEnd"/>
        <w:r>
          <w:t xml:space="preserve"> wordt </w:t>
        </w:r>
      </w:ins>
      <w:r>
        <w:t xml:space="preserve">nog </w:t>
      </w:r>
      <w:del w:id="72" w:author="Arjan" w:date="2013-11-05T12:12:00Z">
        <w:r w:rsidR="000F6AC4">
          <w:delText>met een handleiding hoe op pragmatische</w:delText>
        </w:r>
      </w:del>
      <w:ins w:id="73" w:author="Arjan" w:date="2013-11-05T12:12:00Z">
        <w:r>
          <w:t>discussie gevoerd of deze</w:t>
        </w:r>
      </w:ins>
      <w:r>
        <w:t xml:space="preserve"> wijze </w:t>
      </w:r>
      <w:del w:id="74" w:author="Arjan" w:date="2013-11-05T12:12:00Z">
        <w:r w:rsidR="000F6AC4">
          <w:delText>in een informatie- en berichtenmodel voorzien kan worden indien dit nog niet voorhanden is voor een, bij een zaaktype op te nemen, eigenschap</w:delText>
        </w:r>
      </w:del>
      <w:ins w:id="75" w:author="Arjan" w:date="2013-11-05T12:12:00Z">
        <w:r>
          <w:t xml:space="preserve">van specificeren van </w:t>
        </w:r>
        <w:proofErr w:type="spellStart"/>
        <w:r>
          <w:t>zaaktypegegevens</w:t>
        </w:r>
        <w:proofErr w:type="spellEnd"/>
        <w:r>
          <w:t xml:space="preserve"> ongewenste beperkingen geeft</w:t>
        </w:r>
      </w:ins>
      <w:r>
        <w:t>.</w:t>
      </w:r>
    </w:p>
    <w:p w:rsidR="00640523" w:rsidRPr="00601AEC" w:rsidRDefault="00421476" w:rsidP="00B9024D">
      <w:pPr>
        <w:outlineLvl w:val="0"/>
        <w:rPr>
          <w:b/>
        </w:rPr>
      </w:pPr>
      <w:r w:rsidRPr="00601AEC">
        <w:rPr>
          <w:b/>
        </w:rPr>
        <w:t>Historie van zaaktypen</w:t>
      </w:r>
    </w:p>
    <w:p w:rsidR="00522A19" w:rsidRDefault="00620391" w:rsidP="00EC10AB">
      <w:r>
        <w:t>In het informatiemodel van de ZTC 2.0 is slechts beperkt historie gemodelleerd. Bedoeld is dat een zaaktype als geheel historie kent</w:t>
      </w:r>
      <w:r w:rsidR="00067D35">
        <w:t>. Dat maakt het mogelijk periodiek een nieuwe versie van een zaaktype</w:t>
      </w:r>
      <w:r w:rsidR="00FA5172">
        <w:t xml:space="preserve"> </w:t>
      </w:r>
      <w:r w:rsidR="00067D35">
        <w:t>uit te brengen met daar</w:t>
      </w:r>
      <w:r w:rsidR="00FA5172">
        <w:t>in</w:t>
      </w:r>
      <w:r w:rsidR="00067D35">
        <w:t xml:space="preserve"> ongewijzigde </w:t>
      </w:r>
      <w:r w:rsidR="00FA5172">
        <w:t>en</w:t>
      </w:r>
      <w:r w:rsidR="00067D35">
        <w:t xml:space="preserve"> gewijzigde </w:t>
      </w:r>
      <w:r w:rsidR="00FA5172">
        <w:t>statustypen, roltypen, documenttypen, besluittypen, eigenschappen, resultaattypen, et cetera</w:t>
      </w:r>
      <w:r>
        <w:t xml:space="preserve">. </w:t>
      </w:r>
      <w:r w:rsidR="00B9024D">
        <w:t xml:space="preserve">Dit betekent dat alleen een nieuwe versie van een </w:t>
      </w:r>
      <w:r w:rsidR="00FA5172">
        <w:t>zaaktype</w:t>
      </w:r>
      <w:r w:rsidR="00B9024D">
        <w:t xml:space="preserve"> leidt tot nieuwe waarden van attributen van </w:t>
      </w:r>
      <w:r w:rsidR="00FA5172">
        <w:t>ZAAKTYPE en</w:t>
      </w:r>
      <w:r w:rsidR="00B9024D">
        <w:t xml:space="preserve"> van alle ‘daaronder hangende’ objecttypen</w:t>
      </w:r>
      <w:r w:rsidR="00961852">
        <w:t xml:space="preserve"> en relaties</w:t>
      </w:r>
      <w:r w:rsidR="00B9024D">
        <w:t xml:space="preserve">. Tussentijdse wijzigingen van attribuutwaarden </w:t>
      </w:r>
      <w:r w:rsidR="00961852">
        <w:t xml:space="preserve">en relaties </w:t>
      </w:r>
      <w:r w:rsidR="00B9024D">
        <w:t xml:space="preserve">zijn niet beschikbaar </w:t>
      </w:r>
      <w:proofErr w:type="spellStart"/>
      <w:r w:rsidR="00B9024D">
        <w:t>cq</w:t>
      </w:r>
      <w:proofErr w:type="spellEnd"/>
      <w:r w:rsidR="00B9024D">
        <w:t xml:space="preserve">. zijn niet gemodelleerd. De ingangsdatum van een nieuwe waarde van een gewijzigd attribuut is gelijk aan de versiedatum van </w:t>
      </w:r>
      <w:r w:rsidR="00FA5172">
        <w:t>het zaaktype</w:t>
      </w:r>
      <w:r w:rsidR="00B9024D">
        <w:t xml:space="preserve">. Er is dus alleen </w:t>
      </w:r>
      <w:r w:rsidR="00961852">
        <w:t xml:space="preserve">beschikbaar </w:t>
      </w:r>
      <w:r w:rsidR="00B9024D">
        <w:t>welke</w:t>
      </w:r>
      <w:r w:rsidR="00961852">
        <w:t xml:space="preserve"> attributen en relaties gewijzigd zijn ten opzichte van de voorgaande versie en wat </w:t>
      </w:r>
      <w:r w:rsidR="00961852">
        <w:lastRenderedPageBreak/>
        <w:t>de ‘oude en nieuwe’ waarden zijn</w:t>
      </w:r>
      <w:r w:rsidR="00523BD8">
        <w:t xml:space="preserve"> in de voorgaande resp. nieuwe versie</w:t>
      </w:r>
      <w:r w:rsidR="00961852">
        <w:t xml:space="preserve">. </w:t>
      </w:r>
      <w:r w:rsidR="00523BD8">
        <w:br/>
      </w:r>
      <w:r w:rsidR="00961852">
        <w:t xml:space="preserve">Om deze strekking van het omgaan met historie </w:t>
      </w:r>
      <w:r w:rsidR="00FA5172">
        <w:t>van</w:t>
      </w:r>
      <w:r w:rsidR="00961852">
        <w:t xml:space="preserve"> zaaktype</w:t>
      </w:r>
      <w:r w:rsidR="00FA5172">
        <w:t>n</w:t>
      </w:r>
      <w:r w:rsidR="00961852">
        <w:t xml:space="preserve"> </w:t>
      </w:r>
      <w:r w:rsidR="00522A19">
        <w:t xml:space="preserve">eenduidig tot uiting te laten komen, is aanpassing van het informatiemodel van de ZTC noodzakelijk. Het betreft overigens </w:t>
      </w:r>
      <w:del w:id="76" w:author="Arjan" w:date="2013-11-05T12:12:00Z">
        <w:r w:rsidR="00522A19">
          <w:delText>amper een</w:delText>
        </w:r>
      </w:del>
      <w:ins w:id="77" w:author="Arjan" w:date="2013-11-05T12:12:00Z">
        <w:r w:rsidR="006C606A">
          <w:t>g</w:t>
        </w:r>
        <w:r w:rsidR="00522A19">
          <w:t>een</w:t>
        </w:r>
      </w:ins>
      <w:r w:rsidR="00522A19">
        <w:t xml:space="preserve"> wijziging van de structuur van het informatiemodel. Het gaat met name om de indicatie materiële historie en om regels voor het omgaan met historie.</w:t>
      </w:r>
      <w:r w:rsidR="00961852">
        <w:t xml:space="preserve"> </w:t>
      </w:r>
      <w:r w:rsidR="00B9024D">
        <w:t xml:space="preserve"> </w:t>
      </w:r>
      <w:r w:rsidR="00522A19">
        <w:t>Het is eerder het herstel van een fout (inzake materiële historie) dan een inhoudelijke wijziging. Het betreft de volgende aanpassingen:</w:t>
      </w:r>
    </w:p>
    <w:p w:rsidR="0084624D" w:rsidRDefault="0084624D" w:rsidP="00F60DD6">
      <w:pPr>
        <w:pStyle w:val="Lijstalinea"/>
        <w:numPr>
          <w:ilvl w:val="0"/>
          <w:numId w:val="2"/>
        </w:numPr>
        <w:spacing w:before="0"/>
        <w:ind w:left="425" w:hanging="357"/>
      </w:pPr>
      <w:r>
        <w:t xml:space="preserve">Aan het objecttype ZAAKTYPE </w:t>
      </w:r>
      <w:del w:id="78" w:author="Arjan" w:date="2013-11-05T12:12:00Z">
        <w:r>
          <w:delText>moet</w:delText>
        </w:r>
      </w:del>
      <w:ins w:id="79" w:author="Arjan" w:date="2013-11-05T12:12:00Z">
        <w:r w:rsidR="006C606A">
          <w:t>is</w:t>
        </w:r>
      </w:ins>
      <w:r>
        <w:t xml:space="preserve"> de attribuutsoort Versiedatum toegevoegd</w:t>
      </w:r>
      <w:del w:id="80" w:author="Arjan" w:date="2013-11-05T12:12:00Z">
        <w:r>
          <w:delText xml:space="preserve"> worden</w:delText>
        </w:r>
      </w:del>
      <w:r>
        <w:t xml:space="preserve"> die aangeeft wat de ingangsdatum is van de versie van het zaaktype. </w:t>
      </w:r>
    </w:p>
    <w:p w:rsidR="006A0E8C" w:rsidRDefault="006A0E8C" w:rsidP="00F60DD6">
      <w:pPr>
        <w:pStyle w:val="Lijstalinea"/>
        <w:numPr>
          <w:ilvl w:val="0"/>
          <w:numId w:val="2"/>
        </w:numPr>
        <w:spacing w:before="0"/>
        <w:ind w:left="425" w:hanging="357"/>
      </w:pPr>
      <w:r>
        <w:t xml:space="preserve">Alle objecttypen, m.u.v. CATALOGUS, </w:t>
      </w:r>
      <w:del w:id="81" w:author="Arjan" w:date="2013-11-05T12:12:00Z">
        <w:r>
          <w:delText>en relatieklassen moeten</w:delText>
        </w:r>
      </w:del>
      <w:ins w:id="82" w:author="Arjan" w:date="2013-11-05T12:12:00Z">
        <w:r w:rsidR="006C606A">
          <w:t>hebb</w:t>
        </w:r>
        <w:r>
          <w:t>en</w:t>
        </w:r>
      </w:ins>
      <w:r>
        <w:t xml:space="preserve"> een </w:t>
      </w:r>
      <w:r w:rsidR="005F1BE0">
        <w:t>‘</w:t>
      </w:r>
      <w:r>
        <w:t>Datum begin geldigheid</w:t>
      </w:r>
      <w:r w:rsidR="005F1BE0">
        <w:t>’</w:t>
      </w:r>
      <w:r>
        <w:t xml:space="preserve"> en een </w:t>
      </w:r>
      <w:r w:rsidR="005F1BE0">
        <w:t>‘</w:t>
      </w:r>
      <w:r>
        <w:t>Datum einde geldigheid</w:t>
      </w:r>
      <w:r w:rsidR="005F1BE0">
        <w:t>’</w:t>
      </w:r>
      <w:r>
        <w:t xml:space="preserve"> </w:t>
      </w:r>
      <w:del w:id="83" w:author="Arjan" w:date="2013-11-05T12:12:00Z">
        <w:r>
          <w:delText>hebben</w:delText>
        </w:r>
      </w:del>
      <w:ins w:id="84" w:author="Arjan" w:date="2013-11-05T12:12:00Z">
        <w:r w:rsidR="006C606A">
          <w:t>gekregen</w:t>
        </w:r>
      </w:ins>
      <w:r w:rsidR="005E73D3">
        <w:t xml:space="preserve"> (de datum waarop het object is ontstaan resp. is opgeheven)</w:t>
      </w:r>
      <w:r>
        <w:t>. Alleen zo is vast te leggen dat bijvoorbeeld een bepaald roltype niet meer van toepassing is bij een nieuwe versie van een zaaktype maar wel voor de voorgaande versies van dat zaaktype. Dit betekent dat deze attributen toegevoegd moeten worden aan EIGENSCHAP, ROLTYPE</w:t>
      </w:r>
      <w:del w:id="85" w:author="Arjan" w:date="2013-11-05T12:12:00Z">
        <w:r>
          <w:delText>,</w:delText>
        </w:r>
      </w:del>
      <w:ins w:id="86" w:author="Arjan" w:date="2013-11-05T12:12:00Z">
        <w:r w:rsidR="0021162C">
          <w:t xml:space="preserve"> en</w:t>
        </w:r>
      </w:ins>
      <w:r>
        <w:t xml:space="preserve"> ZAAKOBJECTTYPE</w:t>
      </w:r>
      <w:del w:id="87" w:author="Arjan" w:date="2013-11-05T12:12:00Z">
        <w:r>
          <w:delText>, ZAAKTYPENRELATIE en ZAAK-DOCUMENT-RELATIE</w:delText>
        </w:r>
      </w:del>
      <w:r w:rsidR="00737B5C">
        <w:t xml:space="preserve"> (de overige objecttypen kennen deze attributen al).</w:t>
      </w:r>
    </w:p>
    <w:p w:rsidR="000C566C" w:rsidRDefault="000C566C" w:rsidP="00F60DD6">
      <w:pPr>
        <w:pStyle w:val="Lijstalinea"/>
        <w:numPr>
          <w:ilvl w:val="0"/>
          <w:numId w:val="2"/>
        </w:numPr>
        <w:spacing w:before="0"/>
        <w:ind w:left="425" w:hanging="357"/>
      </w:pPr>
      <w:r>
        <w:t>Aangezien historie alleen van belang is op datums waarop versies van een zaaktype uitgebracht worden, kunnen de ‘Datum begin geldigheid’ en ‘Datum einde geldigheid’ alleen waardes hebben die overeenkomen met de versiedatums van desbetreffende zaaktypes. Dit betekent het toevoegen van een regel (bij ‘Regels attribuutsoort’) aan alle attribuutsoorten ‘Datum begin geldigheid’ en ‘Datum einde geldigheid’ met de tekst: “De datum is gelijk aan een Versiedatum van het gerelateerde zaaktype” resp. “De datum is gelijk aan de dag voor een Versiedatum van het gerelateerde zaaktype”.</w:t>
      </w:r>
    </w:p>
    <w:p w:rsidR="006D52DD" w:rsidRDefault="00F60DD6" w:rsidP="00F60DD6">
      <w:pPr>
        <w:pStyle w:val="Lijstalinea"/>
        <w:numPr>
          <w:ilvl w:val="0"/>
          <w:numId w:val="2"/>
        </w:numPr>
        <w:spacing w:before="0"/>
        <w:ind w:left="425" w:hanging="357"/>
      </w:pPr>
      <w:r>
        <w:t xml:space="preserve">Op enkele uitzonderingen na </w:t>
      </w:r>
      <w:del w:id="88" w:author="Arjan" w:date="2013-11-05T12:12:00Z">
        <w:r>
          <w:delText>krijgen</w:delText>
        </w:r>
      </w:del>
      <w:ins w:id="89" w:author="Arjan" w:date="2013-11-05T12:12:00Z">
        <w:r w:rsidR="006D52DD">
          <w:t>hebben</w:t>
        </w:r>
      </w:ins>
      <w:r>
        <w:t xml:space="preserve"> alle attribuutsoorten de indicatie </w:t>
      </w:r>
      <w:r w:rsidR="00814169">
        <w:t>Materiële</w:t>
      </w:r>
      <w:r>
        <w:t xml:space="preserve"> historie = Ja</w:t>
      </w:r>
      <w:r w:rsidR="006D52DD">
        <w:t xml:space="preserve"> </w:t>
      </w:r>
      <w:del w:id="90" w:author="Arjan" w:date="2013-11-05T12:12:00Z">
        <w:r>
          <w:delText>(staat nu</w:delText>
        </w:r>
      </w:del>
      <w:ins w:id="91" w:author="Arjan" w:date="2013-11-05T12:12:00Z">
        <w:r w:rsidR="006D52DD">
          <w:t>gekregen</w:t>
        </w:r>
        <w:r>
          <w:t xml:space="preserve"> (st</w:t>
        </w:r>
        <w:r w:rsidR="006D52DD">
          <w:t>ond</w:t>
        </w:r>
      </w:ins>
      <w:r>
        <w:t xml:space="preserve"> op Nee, evenals formele historie). De uitzonderingen betreffen </w:t>
      </w:r>
      <w:r w:rsidR="0084624D">
        <w:t xml:space="preserve">identificaties en datums begin- en einde geldigheid. </w:t>
      </w:r>
      <w:del w:id="92" w:author="Arjan" w:date="2013-11-05T12:12:00Z">
        <w:r w:rsidR="0084624D">
          <w:delText xml:space="preserve">Voor relatiesoorten is dit niet nodig, aangezien deze niet kunnen wijzigen (ze kunnen alleen toegevoegd en verwijderd worden, zie punt c). </w:delText>
        </w:r>
      </w:del>
    </w:p>
    <w:p w:rsidR="006D52DD" w:rsidRDefault="006D52DD" w:rsidP="006D52DD">
      <w:pPr>
        <w:pStyle w:val="Lijstalinea"/>
        <w:numPr>
          <w:ilvl w:val="0"/>
          <w:numId w:val="2"/>
        </w:numPr>
        <w:spacing w:before="0"/>
        <w:ind w:left="425" w:hanging="357"/>
      </w:pPr>
      <w:r>
        <w:t xml:space="preserve">Alle N:M-relaties </w:t>
      </w:r>
      <w:del w:id="93" w:author="Arjan" w:date="2013-11-05T12:12:00Z">
        <w:r w:rsidR="0091092C">
          <w:delText>moeten  voorzien zijn van een relatieklasse met daarin minimaal</w:delText>
        </w:r>
      </w:del>
      <w:ins w:id="94" w:author="Arjan" w:date="2013-11-05T12:12:00Z">
        <w:r>
          <w:t>hebben</w:t>
        </w:r>
      </w:ins>
      <w:r>
        <w:t xml:space="preserve"> de </w:t>
      </w:r>
      <w:del w:id="95" w:author="Arjan" w:date="2013-11-05T12:12:00Z">
        <w:r w:rsidR="0091092C">
          <w:delText>attributen ‘Datum begin geldigheid’ en ‘Datum einde geldigheid’</w:delText>
        </w:r>
      </w:del>
      <w:ins w:id="96" w:author="Arjan" w:date="2013-11-05T12:12:00Z">
        <w:r>
          <w:t>indicatie Materiële historie = Ja gekregen</w:t>
        </w:r>
      </w:ins>
      <w:r>
        <w:t>.  Voor 1:</w:t>
      </w:r>
      <w:proofErr w:type="spellStart"/>
      <w:r>
        <w:t>N-relaties</w:t>
      </w:r>
      <w:proofErr w:type="spellEnd"/>
      <w:r>
        <w:t xml:space="preserve"> is historie niet nodig. Dergelijke relaties kunnen alleen maar toegevoegd en verwijderd worden, ze kunnen niet wijzigen (het ‘verleggen’ van een relatie is geen wijziging maar het verwijderen van de ene relatie en het toevoegen van de andere relatie). Wanneer een voorkomen van een, aan een zaaktype 1:N gerelateerd, objecttype relevant is voor dat zaaktype, blijkt uit de begin- en einddatum van dat voorkomen wanneer de relatie geldig is. Bij N:M-relaties ligt dit anders. Zo kan een documenttype al enige tijd bestaan (en een begindatum hebben) en relevant zijn voor een zaaktype, terwijl  dat documenttype pas op een later tijdstip relevant wordt voor een ander zaaktype. De begin- en einddatum is dus</w:t>
      </w:r>
      <w:r w:rsidR="004B053A">
        <w:t xml:space="preserve"> ook van belang voor de </w:t>
      </w:r>
      <w:del w:id="97" w:author="Arjan" w:date="2013-11-05T12:12:00Z">
        <w:r w:rsidR="0091092C">
          <w:delText xml:space="preserve">relatie. Dit betekent dat de relatieklassen ZAAK-BESLUIT-RELATIE toegevoegd moet worden aan de relatie tussen ZAAK en BESLUITTYPE met de attributen ‘Datum begin geldigheid’ en ‘Datum einde geldigheid’. De overige N:M-relaties beschikken al over deze attribuutsoorten (zie punt b). </w:delText>
        </w:r>
      </w:del>
      <w:ins w:id="98" w:author="Arjan" w:date="2013-11-05T12:12:00Z">
        <w:r w:rsidR="004B053A">
          <w:t>N:M-</w:t>
        </w:r>
        <w:r>
          <w:t>relatie.</w:t>
        </w:r>
      </w:ins>
      <w:r>
        <w:t xml:space="preserve"> </w:t>
      </w:r>
    </w:p>
    <w:p w:rsidR="00421476" w:rsidRDefault="0084624D" w:rsidP="00F60DD6">
      <w:pPr>
        <w:pStyle w:val="Lijstalinea"/>
        <w:numPr>
          <w:ilvl w:val="0"/>
          <w:numId w:val="2"/>
        </w:numPr>
        <w:spacing w:before="0"/>
        <w:ind w:left="425" w:hanging="357"/>
      </w:pPr>
      <w:r>
        <w:t xml:space="preserve">Aangezien </w:t>
      </w:r>
      <w:r w:rsidR="00814169">
        <w:t xml:space="preserve">historie alleen van belang is op datums waarop versies van een zaaktype uitgebracht worden, </w:t>
      </w:r>
      <w:del w:id="99" w:author="Arjan" w:date="2013-11-05T12:12:00Z">
        <w:r w:rsidR="00814169">
          <w:delText>wordt</w:delText>
        </w:r>
      </w:del>
      <w:ins w:id="100" w:author="Arjan" w:date="2013-11-05T12:12:00Z">
        <w:r w:rsidR="004B053A">
          <w:t>is</w:t>
        </w:r>
      </w:ins>
      <w:r w:rsidR="00814169">
        <w:t xml:space="preserve"> aan elke attribuut</w:t>
      </w:r>
      <w:r w:rsidR="004B053A">
        <w:t>soort met Materiële historie = J</w:t>
      </w:r>
      <w:r w:rsidR="00814169">
        <w:t>a een regel (bij ‘Regels attribuutsoort’) toegevoegd met de tekst: “De datum waarop de waarde van de attribuutsoort (materiële historie) wijzigt is gelijk aan een Versiedatum van het gerelateerde zaaktype”.</w:t>
      </w:r>
      <w:ins w:id="101" w:author="Arjan" w:date="2013-11-05T12:12:00Z">
        <w:r w:rsidR="00814169">
          <w:t xml:space="preserve"> </w:t>
        </w:r>
        <w:r w:rsidR="004B053A">
          <w:t xml:space="preserve"> Bij </w:t>
        </w:r>
        <w:r w:rsidR="004B053A">
          <w:lastRenderedPageBreak/>
          <w:t>relatiesoorten is, indien van toepassing, een vergelijkbare regel toegevoegd.</w:t>
        </w:r>
      </w:ins>
      <w:r w:rsidR="004B053A">
        <w:t xml:space="preserve"> </w:t>
      </w:r>
      <w:r>
        <w:br/>
        <w:t xml:space="preserve">Met de indicatie </w:t>
      </w:r>
      <w:proofErr w:type="spellStart"/>
      <w:r>
        <w:t>Materiele</w:t>
      </w:r>
      <w:proofErr w:type="spellEnd"/>
      <w:r>
        <w:t xml:space="preserve"> historie = Ja wordt aangegeven dat historie van waarden van de </w:t>
      </w:r>
      <w:del w:id="102" w:author="Arjan" w:date="2013-11-05T12:12:00Z">
        <w:r>
          <w:delText>attribuutsoort</w:delText>
        </w:r>
      </w:del>
      <w:ins w:id="103" w:author="Arjan" w:date="2013-11-05T12:12:00Z">
        <w:r>
          <w:t>attribuut</w:t>
        </w:r>
        <w:r w:rsidR="004B053A">
          <w:t>- en relatie</w:t>
        </w:r>
        <w:r>
          <w:t>soort</w:t>
        </w:r>
      </w:ins>
      <w:r>
        <w:t xml:space="preserve"> beschikbaar moet zijn. </w:t>
      </w:r>
      <w:r w:rsidR="00814169">
        <w:t xml:space="preserve">Met de toegevoegde regel wordt aangegeven dat materiële historie alleen beschikbaar is </w:t>
      </w:r>
      <w:r w:rsidR="00BA253E">
        <w:t>op de</w:t>
      </w:r>
      <w:r w:rsidR="00814169">
        <w:t xml:space="preserve"> versie</w:t>
      </w:r>
      <w:r w:rsidR="00BA253E">
        <w:t>datums</w:t>
      </w:r>
      <w:r w:rsidR="00814169">
        <w:t xml:space="preserve"> van het gerelateerde zaaktype</w:t>
      </w:r>
      <w:del w:id="104" w:author="Arjan" w:date="2013-11-05T12:12:00Z">
        <w:r w:rsidR="00814169">
          <w:delText>”.</w:delText>
        </w:r>
      </w:del>
      <w:ins w:id="105" w:author="Arjan" w:date="2013-11-05T12:12:00Z">
        <w:r w:rsidR="00814169">
          <w:t>.</w:t>
        </w:r>
      </w:ins>
      <w:r w:rsidR="00814169">
        <w:t xml:space="preserve"> </w:t>
      </w:r>
    </w:p>
    <w:p w:rsidR="00814169" w:rsidRDefault="00641328" w:rsidP="00814169">
      <w:r>
        <w:t xml:space="preserve">De voorgestelde modellering van historie is complex maar noodzakelijk en niet op andere wijze vorm te geven. </w:t>
      </w:r>
      <w:del w:id="106" w:author="Arjan" w:date="2013-11-05T12:12:00Z">
        <w:r>
          <w:delText xml:space="preserve">Gek genoeg is </w:delText>
        </w:r>
      </w:del>
      <w:r w:rsidR="0021162C">
        <w:t>H</w:t>
      </w:r>
      <w:r>
        <w:t xml:space="preserve">et doel </w:t>
      </w:r>
      <w:ins w:id="107" w:author="Arjan" w:date="2013-11-05T12:12:00Z">
        <w:r w:rsidR="0021162C">
          <w:t xml:space="preserve">is evenwel </w:t>
        </w:r>
      </w:ins>
      <w:r>
        <w:t>eenvoudig: alleen his</w:t>
      </w:r>
      <w:r w:rsidR="00645C9D">
        <w:t xml:space="preserve">torie door middel van versies van een zaaktype. Voor </w:t>
      </w:r>
      <w:proofErr w:type="spellStart"/>
      <w:r w:rsidR="00645C9D">
        <w:t>StUF-ZTC</w:t>
      </w:r>
      <w:proofErr w:type="spellEnd"/>
      <w:r w:rsidR="00645C9D">
        <w:t xml:space="preserve"> heeft dit </w:t>
      </w:r>
      <w:del w:id="108" w:author="Arjan" w:date="2013-11-05T12:12:00Z">
        <w:r w:rsidR="00645C9D">
          <w:delText xml:space="preserve">m.i. dan ook </w:delText>
        </w:r>
      </w:del>
      <w:r w:rsidR="00645C9D">
        <w:t>weinig consequenties</w:t>
      </w:r>
      <w:del w:id="109" w:author="Arjan" w:date="2013-11-05T12:12:00Z">
        <w:r w:rsidR="00645C9D">
          <w:delText>.</w:delText>
        </w:r>
      </w:del>
      <w:ins w:id="110" w:author="Arjan" w:date="2013-11-05T12:12:00Z">
        <w:r w:rsidR="0021162C">
          <w:t xml:space="preserve"> aangezien</w:t>
        </w:r>
      </w:ins>
      <w:r w:rsidR="00645C9D">
        <w:t xml:space="preserve"> </w:t>
      </w:r>
      <w:proofErr w:type="spellStart"/>
      <w:r w:rsidR="00645C9D">
        <w:t>StUF</w:t>
      </w:r>
      <w:proofErr w:type="spellEnd"/>
      <w:r w:rsidR="00645C9D">
        <w:t xml:space="preserve"> </w:t>
      </w:r>
      <w:del w:id="111" w:author="Arjan" w:date="2013-11-05T12:12:00Z">
        <w:r w:rsidR="00645C9D">
          <w:delText xml:space="preserve">kent </w:delText>
        </w:r>
      </w:del>
      <w:r w:rsidR="00645C9D">
        <w:t xml:space="preserve">alleen </w:t>
      </w:r>
      <w:del w:id="112" w:author="Arjan" w:date="2013-11-05T12:12:00Z">
        <w:r w:rsidR="00645C9D">
          <w:delText xml:space="preserve">maar </w:delText>
        </w:r>
      </w:del>
      <w:r w:rsidR="00645C9D">
        <w:t>historie</w:t>
      </w:r>
      <w:ins w:id="113" w:author="Arjan" w:date="2013-11-05T12:12:00Z">
        <w:r w:rsidR="00645C9D">
          <w:t xml:space="preserve"> </w:t>
        </w:r>
        <w:r w:rsidR="0021162C">
          <w:t>kent</w:t>
        </w:r>
      </w:ins>
      <w:r w:rsidR="0021162C">
        <w:t xml:space="preserve"> </w:t>
      </w:r>
      <w:r w:rsidR="00645C9D">
        <w:t xml:space="preserve">op </w:t>
      </w:r>
      <w:proofErr w:type="spellStart"/>
      <w:r w:rsidR="00645C9D">
        <w:t>entiteit-niveau</w:t>
      </w:r>
      <w:proofErr w:type="spellEnd"/>
      <w:r w:rsidR="00645C9D">
        <w:t xml:space="preserve"> (corresponderend met een objecttype) en niet op </w:t>
      </w:r>
      <w:proofErr w:type="spellStart"/>
      <w:r w:rsidR="00645C9D">
        <w:t>element-niveau</w:t>
      </w:r>
      <w:proofErr w:type="spellEnd"/>
      <w:r w:rsidR="00645C9D">
        <w:t xml:space="preserve"> (corresponderend met een attribuutsoort). Het is juist op dit </w:t>
      </w:r>
      <w:proofErr w:type="spellStart"/>
      <w:r w:rsidR="00645C9D">
        <w:t>entiteit-niveau</w:t>
      </w:r>
      <w:proofErr w:type="spellEnd"/>
      <w:r w:rsidR="00645C9D">
        <w:t xml:space="preserve"> (zaaktype, statustype, eigenschap, et cetera) dat </w:t>
      </w:r>
      <w:del w:id="114" w:author="Arjan" w:date="2013-11-05T12:12:00Z">
        <w:r w:rsidR="00645C9D">
          <w:delText xml:space="preserve">we </w:delText>
        </w:r>
      </w:del>
      <w:r w:rsidR="00645C9D">
        <w:t>versies (van die entiteit) beschikbaa</w:t>
      </w:r>
      <w:r w:rsidR="00F72293">
        <w:t>r</w:t>
      </w:r>
      <w:r w:rsidR="00645C9D">
        <w:t xml:space="preserve"> </w:t>
      </w:r>
      <w:del w:id="115" w:author="Arjan" w:date="2013-11-05T12:12:00Z">
        <w:r w:rsidR="00645C9D">
          <w:delText>willen maken</w:delText>
        </w:r>
      </w:del>
      <w:ins w:id="116" w:author="Arjan" w:date="2013-11-05T12:12:00Z">
        <w:r w:rsidR="0021162C">
          <w:t>moeten zijn</w:t>
        </w:r>
      </w:ins>
      <w:r w:rsidR="00645C9D">
        <w:t xml:space="preserve">. Ook voor </w:t>
      </w:r>
      <w:proofErr w:type="spellStart"/>
      <w:r w:rsidR="00645C9D">
        <w:t>applicatie-databases</w:t>
      </w:r>
      <w:proofErr w:type="spellEnd"/>
      <w:r w:rsidR="00645C9D">
        <w:t xml:space="preserve"> waarin zaaktypen conform ZTC 2.0 beheerd worden, </w:t>
      </w:r>
      <w:del w:id="117" w:author="Arjan" w:date="2013-11-05T12:12:00Z">
        <w:r w:rsidR="00645C9D">
          <w:delText>verwacht ik</w:delText>
        </w:r>
      </w:del>
      <w:ins w:id="118" w:author="Arjan" w:date="2013-11-05T12:12:00Z">
        <w:r w:rsidR="0021162C">
          <w:t>zijn</w:t>
        </w:r>
      </w:ins>
      <w:r w:rsidR="00645C9D">
        <w:t xml:space="preserve"> weinig problemen</w:t>
      </w:r>
      <w:ins w:id="119" w:author="Arjan" w:date="2013-11-05T12:12:00Z">
        <w:r w:rsidR="0021162C">
          <w:t xml:space="preserve"> te verachten</w:t>
        </w:r>
      </w:ins>
      <w:r w:rsidR="00645C9D">
        <w:t>. Op één of andere wijze moet hierin al rekening gehouden zijn met versies van zaaktypen. Verdergaan</w:t>
      </w:r>
      <w:ins w:id="120" w:author="Arjan" w:date="2013-11-05T12:12:00Z">
        <w:r w:rsidR="004B053A">
          <w:t>de</w:t>
        </w:r>
      </w:ins>
      <w:r w:rsidR="00645C9D">
        <w:t xml:space="preserve"> eisen worden niet gesteld.</w:t>
      </w:r>
    </w:p>
    <w:p w:rsidR="00421476" w:rsidRPr="00601AEC" w:rsidRDefault="00601AEC" w:rsidP="005E73D3">
      <w:pPr>
        <w:keepNext/>
        <w:outlineLvl w:val="0"/>
        <w:rPr>
          <w:b/>
        </w:rPr>
      </w:pPr>
      <w:r w:rsidRPr="00601AEC">
        <w:rPr>
          <w:b/>
        </w:rPr>
        <w:t xml:space="preserve">Archiefregime voor zaken </w:t>
      </w:r>
      <w:proofErr w:type="spellStart"/>
      <w:r w:rsidRPr="00601AEC">
        <w:rPr>
          <w:b/>
        </w:rPr>
        <w:t>è</w:t>
      </w:r>
      <w:r w:rsidR="00421476" w:rsidRPr="00601AEC">
        <w:rPr>
          <w:b/>
        </w:rPr>
        <w:t>n</w:t>
      </w:r>
      <w:proofErr w:type="spellEnd"/>
      <w:r w:rsidR="00421476" w:rsidRPr="00601AEC">
        <w:rPr>
          <w:b/>
        </w:rPr>
        <w:t xml:space="preserve"> documenten</w:t>
      </w:r>
    </w:p>
    <w:p w:rsidR="003E6D94" w:rsidRDefault="00584725" w:rsidP="00E32A2C">
      <w:r>
        <w:t>Door middel van RESULTAATTYPE kan</w:t>
      </w:r>
      <w:del w:id="121" w:author="Arjan" w:date="2013-11-05T12:12:00Z">
        <w:r>
          <w:delText xml:space="preserve"> nu</w:delText>
        </w:r>
      </w:del>
      <w:r>
        <w:t xml:space="preserve"> aangegeven worden wat het archiefregime is van alle over en bij een zaak vastgelegde informatie, met name </w:t>
      </w:r>
      <w:r w:rsidR="00D46D56">
        <w:t xml:space="preserve">informatieobjecten </w:t>
      </w:r>
      <w:proofErr w:type="spellStart"/>
      <w:r w:rsidR="00D46D56">
        <w:t>cq</w:t>
      </w:r>
      <w:proofErr w:type="spellEnd"/>
      <w:r w:rsidR="00D46D56">
        <w:t xml:space="preserve">. </w:t>
      </w:r>
      <w:r>
        <w:t xml:space="preserve">documenten. Voor alle documenten bij een zaak geldt, naar gelang het resultaat van de zaak, hetzelfde archiefregime. In de praktijk blijkt dit evenwel niet houdbaar. Bepalend voor het archiefregime is de zgn. Selectielijst (voor gemeenten: </w:t>
      </w:r>
      <w:r w:rsidR="00D46D56">
        <w:t>‘Selectielijst voor archiefbescheiden van gemeentelijke en inter</w:t>
      </w:r>
      <w:r w:rsidR="00D46D56">
        <w:softHyphen/>
        <w:t xml:space="preserve">gemeentelijke organen’, 2012; zie </w:t>
      </w:r>
      <w:hyperlink r:id="rId11" w:history="1">
        <w:r w:rsidR="00D46D56" w:rsidRPr="00D46D56">
          <w:rPr>
            <w:rStyle w:val="Hyperlink"/>
          </w:rPr>
          <w:t>hier</w:t>
        </w:r>
      </w:hyperlink>
      <w:r w:rsidR="00D46D56">
        <w:t xml:space="preserve">). Deze is ingericht op documenten, niet zozeer processen, laat staan zaaktypen. Er zijn wel voornemens om deze lijst meer procesgericht of zelfs zaakgericht in te richten maar zover is het nog (lang) niet. En zelfs als deze lijst zaakgericht is opgesteld, dan nog zullen er uitzonderingen zijn voor </w:t>
      </w:r>
      <w:proofErr w:type="spellStart"/>
      <w:r w:rsidR="00D46D56">
        <w:t>privacy-gevoelige</w:t>
      </w:r>
      <w:proofErr w:type="spellEnd"/>
      <w:r w:rsidR="00D46D56">
        <w:t xml:space="preserve"> documenten. </w:t>
      </w:r>
      <w:r w:rsidR="0022714E">
        <w:t xml:space="preserve">Een voorbeeld in de huidige selectielijst betreft zaken waarin een omgevingsvergunning verleend wordt voor de activiteit ‘bouwen’ (een ‘bouwvergunning’). </w:t>
      </w:r>
      <w:r w:rsidR="00E32A2C">
        <w:t xml:space="preserve">Bouwvergunningen moeten ten eeuwige dage bewaard blijven (punt 7, blz. 4), sterkte- en constructieberekeningen en bodemonderzoeken tot één jaar na sloop en overige bescheiden 20 jaar (par. 3.6, punt 2, blz. 27). De huidige modellering van de ZTC 2.0 zou betekenen dat alle documenten  ten eeuwige dage bewaard zouden blijven, dus ook overige bescheiden </w:t>
      </w:r>
      <w:ins w:id="122" w:author="Arjan" w:date="2013-11-05T12:12:00Z">
        <w:r w:rsidR="00C22E85">
          <w:t>zo</w:t>
        </w:r>
      </w:ins>
      <w:r w:rsidR="00E32A2C">
        <w:t xml:space="preserve">als het verzoek om aanvullende informatie, </w:t>
      </w:r>
      <w:proofErr w:type="spellStart"/>
      <w:r w:rsidR="00E32A2C">
        <w:t>emails</w:t>
      </w:r>
      <w:proofErr w:type="spellEnd"/>
      <w:r w:rsidR="00E32A2C">
        <w:t xml:space="preserve"> tussen gemeenten en aanvrager en interne adviezen. Dit is strijdig met de selectielijst en niet wenselijk. Het is derhalve ook noodzakelijk om het archiefregime voor een specifiek documenttype bij een zaaktype te kunnen bepalen, indien dit afwijkt van het archiefregime voor het zaaktype als geheel. </w:t>
      </w:r>
      <w:r w:rsidR="003E6D94">
        <w:t xml:space="preserve">Het gaat dus alleen om het vastleggen van de uitzonderingen. De toekomst (van de Selectielijst) moet leren of de uitzonderingen tot een minimum teruggebracht kunnen worden. </w:t>
      </w:r>
    </w:p>
    <w:p w:rsidR="00A04AB6" w:rsidRDefault="00DD7C8B" w:rsidP="00C22E85">
      <w:r>
        <w:t>Het voorgaande heeft voor het informatiemodel tot gevolg het toevoegen van een N:M-relatie (</w:t>
      </w:r>
      <w:proofErr w:type="spellStart"/>
      <w:r>
        <w:t>kardinaliteiten</w:t>
      </w:r>
      <w:proofErr w:type="spellEnd"/>
      <w:r>
        <w:t xml:space="preserve"> aan beide zijden 0..*) tussen RESULTAATTYPE en ZAAK-DOCUMENTTYPE</w:t>
      </w:r>
      <w:r w:rsidR="005E73D3" w:rsidRPr="005E73D3">
        <w:t xml:space="preserve"> </w:t>
      </w:r>
      <w:r w:rsidR="005E73D3">
        <w:t>met een relatieklasse</w:t>
      </w:r>
      <w:r>
        <w:t xml:space="preserve">. </w:t>
      </w:r>
      <w:r w:rsidR="005E73D3">
        <w:t xml:space="preserve">De reeds bestaande relatie tussen beide objecttypen (RESULTAATTYPE  heeft verplichte </w:t>
      </w:r>
      <w:proofErr w:type="spellStart"/>
      <w:r w:rsidR="005E73D3">
        <w:t>ZAAK-DOCUMENT-TYPE</w:t>
      </w:r>
      <w:r w:rsidR="006B4E71">
        <w:t>n</w:t>
      </w:r>
      <w:proofErr w:type="spellEnd"/>
      <w:r w:rsidR="005E73D3">
        <w:t xml:space="preserve">) </w:t>
      </w:r>
      <w:r w:rsidR="006B4E71">
        <w:t xml:space="preserve">is van geheel andere aard, interfereert niet met de toe te voegen relatie en blijft ongewijzigd. </w:t>
      </w:r>
      <w:r w:rsidR="006B4E71">
        <w:br/>
      </w:r>
      <w:r>
        <w:t xml:space="preserve">De </w:t>
      </w:r>
      <w:r w:rsidR="006B4E71">
        <w:t xml:space="preserve">nieuwe </w:t>
      </w:r>
      <w:r>
        <w:t>relatie geeft aan dat er voor voorkomen</w:t>
      </w:r>
      <w:r w:rsidR="006B4E71">
        <w:t>s</w:t>
      </w:r>
      <w:r>
        <w:t xml:space="preserve"> </w:t>
      </w:r>
      <w:r w:rsidR="006B4E71">
        <w:t xml:space="preserve">(zaakdocumenten) </w:t>
      </w:r>
      <w:r>
        <w:t xml:space="preserve">van het gerelateerde ZAAK-DOCUMENTTYPE een uitzondering is in het archiefregime ten opzichte van het archiefregime voor </w:t>
      </w:r>
      <w:r w:rsidR="006B4E71">
        <w:t xml:space="preserve">zaakdocumenten bij </w:t>
      </w:r>
      <w:r w:rsidR="00F57985">
        <w:t>zaken van het</w:t>
      </w:r>
      <w:r>
        <w:t xml:space="preserve"> </w:t>
      </w:r>
      <w:r w:rsidR="00F57985">
        <w:t>ZAAKTYPE</w:t>
      </w:r>
      <w:r>
        <w:t xml:space="preserve"> </w:t>
      </w:r>
      <w:r w:rsidR="00F57985">
        <w:t>bij het zaakresultaat</w:t>
      </w:r>
      <w:r>
        <w:t xml:space="preserve">  zoals vastgelegd in het </w:t>
      </w:r>
      <w:r>
        <w:lastRenderedPageBreak/>
        <w:t xml:space="preserve">voorkomen van RESULTAATTYPE. De relatie loopt naar ZAAK-DOCUMENTTYPE en niet naar DOCUMENTTYPE omdat het gaat om het resultaat bij een zaak en dus alleen voor documenten bij die zaak en niet voor een document in het algemeen. Aangezien het om uitzonderingen gaat zal het (lang) niet voor alle </w:t>
      </w:r>
      <w:proofErr w:type="spellStart"/>
      <w:r>
        <w:t>zaak-documenttypen</w:t>
      </w:r>
      <w:proofErr w:type="spellEnd"/>
      <w:r>
        <w:t xml:space="preserve"> bij een zaak</w:t>
      </w:r>
      <w:r w:rsidR="00F57985">
        <w:t>type</w:t>
      </w:r>
      <w:r>
        <w:t xml:space="preserve"> van toepassing zijn en zal het niet voor elk resultaattype van toepassing zijn. </w:t>
      </w:r>
      <w:r w:rsidR="00F57985">
        <w:t xml:space="preserve">De relatieklasse bevat de attribuutsoorten </w:t>
      </w:r>
      <w:proofErr w:type="spellStart"/>
      <w:r w:rsidR="00F57985">
        <w:t>Selectielijstklasse</w:t>
      </w:r>
      <w:proofErr w:type="spellEnd"/>
      <w:r w:rsidR="00F57985">
        <w:t xml:space="preserve">, Archiefnominatie, </w:t>
      </w:r>
      <w:proofErr w:type="spellStart"/>
      <w:r w:rsidR="00F57985">
        <w:t>Archiefactietermijn</w:t>
      </w:r>
      <w:proofErr w:type="spellEnd"/>
      <w:r w:rsidR="00F57985">
        <w:t>, Datum begin geldigheid en Datum einde geldigheid, naar analogie van de overeenkomstige attribuutsoorten van RESULTAATTYPE.</w:t>
      </w:r>
      <w:r w:rsidR="00A04AB6">
        <w:t xml:space="preserve"> Hiermee kan het afwijkende archiefregime aangegeven worden. </w:t>
      </w:r>
      <w:del w:id="123" w:author="Arjan" w:date="2013-11-05T12:12:00Z">
        <w:r w:rsidR="00A04AB6">
          <w:delText>Definities:</w:delText>
        </w:r>
      </w:del>
    </w:p>
    <w:tbl>
      <w:tblPr>
        <w:tblW w:w="0" w:type="auto"/>
        <w:tblInd w:w="60" w:type="dxa"/>
        <w:tblLayout w:type="fixed"/>
        <w:tblCellMar>
          <w:left w:w="60" w:type="dxa"/>
          <w:right w:w="60" w:type="dxa"/>
        </w:tblCellMar>
        <w:tblLook w:val="0000"/>
      </w:tblPr>
      <w:tblGrid>
        <w:gridCol w:w="2790"/>
        <w:gridCol w:w="6282"/>
      </w:tblGrid>
      <w:tr w:rsidR="00A04AB6" w:rsidRPr="008A7933" w:rsidTr="006B4E71">
        <w:trPr>
          <w:cantSplit/>
          <w:del w:id="124" w:author="Arjan" w:date="2013-11-05T12:12:00Z"/>
        </w:trPr>
        <w:tc>
          <w:tcPr>
            <w:tcW w:w="2790" w:type="dxa"/>
            <w:tcBorders>
              <w:top w:val="nil"/>
              <w:left w:val="nil"/>
              <w:bottom w:val="nil"/>
              <w:right w:val="nil"/>
            </w:tcBorders>
          </w:tcPr>
          <w:p w:rsidR="00A04AB6" w:rsidRPr="008A7933" w:rsidRDefault="005445C0" w:rsidP="006B4E71">
            <w:pPr>
              <w:widowControl w:val="0"/>
              <w:autoSpaceDE w:val="0"/>
              <w:autoSpaceDN w:val="0"/>
              <w:adjustRightInd w:val="0"/>
              <w:spacing w:line="240" w:lineRule="auto"/>
              <w:rPr>
                <w:del w:id="125" w:author="Arjan" w:date="2013-11-05T12:12:00Z"/>
                <w:rFonts w:eastAsia="Times New Roman" w:cs="Calibri"/>
                <w:color w:val="0F0F0F"/>
                <w:lang w:eastAsia="nl-NL"/>
              </w:rPr>
            </w:pPr>
            <w:del w:id="126" w:author="Arjan" w:date="2013-11-05T12:12:00Z">
              <w:r w:rsidRPr="008A7933">
                <w:rPr>
                  <w:rFonts w:ascii="Arial" w:eastAsiaTheme="minorEastAsia" w:hAnsi="Arial" w:cs="Arial"/>
                  <w:sz w:val="20"/>
                  <w:szCs w:val="20"/>
                  <w:lang w:val="en-AU" w:eastAsia="nl-NL"/>
                </w:rPr>
                <w:fldChar w:fldCharType="begin" w:fldLock="1"/>
              </w:r>
              <w:r w:rsidR="00A04AB6" w:rsidRPr="008A7933">
                <w:rPr>
                  <w:rFonts w:ascii="Arial" w:eastAsiaTheme="minorEastAsia" w:hAnsi="Arial" w:cs="Arial"/>
                  <w:sz w:val="20"/>
                  <w:szCs w:val="20"/>
                  <w:lang w:val="en-AU" w:eastAsia="nl-NL"/>
                </w:rPr>
                <w:delInstrText xml:space="preserve">MERGEFIELD </w:delInstrText>
              </w:r>
              <w:r w:rsidR="00A04AB6" w:rsidRPr="008A7933">
                <w:rPr>
                  <w:rFonts w:eastAsia="Times New Roman" w:cs="Calibri"/>
                  <w:color w:val="0F0F0F"/>
                  <w:lang w:eastAsia="nl-NL"/>
                </w:rPr>
                <w:delInstrText>Att.Name</w:delInstrText>
              </w:r>
              <w:r w:rsidRPr="008A7933">
                <w:rPr>
                  <w:rFonts w:ascii="Arial" w:eastAsiaTheme="minorEastAsia" w:hAnsi="Arial" w:cs="Arial"/>
                  <w:sz w:val="20"/>
                  <w:szCs w:val="20"/>
                  <w:lang w:val="en-AU" w:eastAsia="nl-NL"/>
                </w:rPr>
                <w:fldChar w:fldCharType="separate"/>
              </w:r>
              <w:r w:rsidR="00A04AB6" w:rsidRPr="008A7933">
                <w:rPr>
                  <w:rFonts w:eastAsia="Times New Roman" w:cs="Calibri"/>
                  <w:color w:val="0F0F0F"/>
                  <w:lang w:eastAsia="nl-NL"/>
                </w:rPr>
                <w:delText>Selectielijstklasse</w:delText>
              </w:r>
              <w:r w:rsidRPr="008A7933">
                <w:rPr>
                  <w:rFonts w:ascii="Arial" w:eastAsiaTheme="minorEastAsia" w:hAnsi="Arial" w:cs="Arial"/>
                  <w:sz w:val="20"/>
                  <w:szCs w:val="20"/>
                  <w:lang w:val="en-AU" w:eastAsia="nl-NL"/>
                </w:rPr>
                <w:fldChar w:fldCharType="end"/>
              </w:r>
            </w:del>
          </w:p>
        </w:tc>
        <w:tc>
          <w:tcPr>
            <w:tcW w:w="6282" w:type="dxa"/>
            <w:tcBorders>
              <w:top w:val="nil"/>
              <w:left w:val="nil"/>
              <w:bottom w:val="nil"/>
              <w:right w:val="nil"/>
            </w:tcBorders>
          </w:tcPr>
          <w:p w:rsidR="00A04AB6" w:rsidRPr="008A7933" w:rsidRDefault="005445C0" w:rsidP="00A04AB6">
            <w:pPr>
              <w:widowControl w:val="0"/>
              <w:autoSpaceDE w:val="0"/>
              <w:autoSpaceDN w:val="0"/>
              <w:adjustRightInd w:val="0"/>
              <w:spacing w:line="240" w:lineRule="auto"/>
              <w:rPr>
                <w:del w:id="127" w:author="Arjan" w:date="2013-11-05T12:12:00Z"/>
                <w:rFonts w:eastAsia="Times New Roman" w:cs="Calibri"/>
                <w:color w:val="0F0F0F"/>
                <w:lang w:eastAsia="nl-NL"/>
              </w:rPr>
            </w:pPr>
            <w:del w:id="128" w:author="Arjan" w:date="2013-11-05T12:12:00Z">
              <w:r w:rsidRPr="008A7933">
                <w:rPr>
                  <w:rFonts w:ascii="Arial" w:eastAsiaTheme="minorEastAsia" w:hAnsi="Arial" w:cs="Arial"/>
                  <w:sz w:val="20"/>
                  <w:szCs w:val="20"/>
                  <w:lang w:val="en-AU" w:eastAsia="nl-NL"/>
                </w:rPr>
                <w:fldChar w:fldCharType="begin" w:fldLock="1"/>
              </w:r>
              <w:r w:rsidR="00A04AB6" w:rsidRPr="008A7933">
                <w:rPr>
                  <w:rFonts w:ascii="Arial" w:eastAsiaTheme="minorEastAsia" w:hAnsi="Arial" w:cs="Arial"/>
                  <w:sz w:val="20"/>
                  <w:szCs w:val="20"/>
                  <w:lang w:eastAsia="nl-NL"/>
                </w:rPr>
                <w:delInstrText xml:space="preserve">MERGEFIELD </w:delInstrText>
              </w:r>
              <w:r w:rsidR="00A04AB6" w:rsidRPr="008A7933">
                <w:rPr>
                  <w:rFonts w:eastAsia="Times New Roman" w:cs="Calibri"/>
                  <w:color w:val="0F0F0F"/>
                  <w:lang w:eastAsia="nl-NL"/>
                </w:rPr>
                <w:delInstrText>Att.Notes</w:delInstrText>
              </w:r>
              <w:r w:rsidRPr="008A7933">
                <w:rPr>
                  <w:rFonts w:ascii="Arial" w:eastAsiaTheme="minorEastAsia" w:hAnsi="Arial" w:cs="Arial"/>
                  <w:sz w:val="20"/>
                  <w:szCs w:val="20"/>
                  <w:lang w:val="en-AU" w:eastAsia="nl-NL"/>
                </w:rPr>
                <w:fldChar w:fldCharType="separate"/>
              </w:r>
              <w:r w:rsidR="00A04AB6" w:rsidRPr="008A7933">
                <w:rPr>
                  <w:rFonts w:eastAsia="Times New Roman" w:cs="Calibri"/>
                  <w:color w:val="0F0F0F"/>
                  <w:lang w:eastAsia="nl-NL"/>
                </w:rPr>
                <w:delText>Verwijzing naar de</w:delText>
              </w:r>
              <w:r w:rsidR="00A04AB6">
                <w:rPr>
                  <w:rFonts w:eastAsia="Times New Roman" w:cs="Calibri"/>
                  <w:color w:val="0F0F0F"/>
                  <w:lang w:eastAsia="nl-NL"/>
                </w:rPr>
                <w:delText>,</w:delText>
              </w:r>
              <w:r w:rsidR="00A04AB6" w:rsidRPr="008A7933">
                <w:rPr>
                  <w:rFonts w:eastAsia="Times New Roman" w:cs="Calibri"/>
                  <w:color w:val="0F0F0F"/>
                  <w:lang w:eastAsia="nl-NL"/>
                </w:rPr>
                <w:delText xml:space="preserve"> voor het </w:delText>
              </w:r>
              <w:r w:rsidR="00A04AB6">
                <w:rPr>
                  <w:rFonts w:eastAsia="Times New Roman" w:cs="Calibri"/>
                  <w:color w:val="0F0F0F"/>
                  <w:lang w:eastAsia="nl-NL"/>
                </w:rPr>
                <w:delText xml:space="preserve">archiefregime van het ZAAK-DOCUMENTTYPE bij het </w:delText>
              </w:r>
              <w:r w:rsidR="00A04AB6" w:rsidRPr="008A7933">
                <w:rPr>
                  <w:rFonts w:eastAsia="Times New Roman" w:cs="Calibri"/>
                  <w:color w:val="0F0F0F"/>
                  <w:lang w:eastAsia="nl-NL"/>
                </w:rPr>
                <w:delText>RESULTAATTYPE relevante</w:delText>
              </w:r>
              <w:r w:rsidR="00A04AB6">
                <w:rPr>
                  <w:rFonts w:eastAsia="Times New Roman" w:cs="Calibri"/>
                  <w:color w:val="0F0F0F"/>
                  <w:lang w:eastAsia="nl-NL"/>
                </w:rPr>
                <w:delText>,</w:delText>
              </w:r>
              <w:r w:rsidR="00A04AB6" w:rsidRPr="008A7933">
                <w:rPr>
                  <w:rFonts w:eastAsia="Times New Roman" w:cs="Calibri"/>
                  <w:color w:val="0F0F0F"/>
                  <w:lang w:eastAsia="nl-NL"/>
                </w:rPr>
                <w:delText xml:space="preserve"> passage in de Selectielijst Archiefbescheiden van de voor het ZAAKTYPE verantwoordelijke overheidsorganisatie.</w:delText>
              </w:r>
              <w:r w:rsidRPr="008A7933">
                <w:rPr>
                  <w:rFonts w:ascii="Arial" w:eastAsiaTheme="minorEastAsia" w:hAnsi="Arial" w:cs="Arial"/>
                  <w:sz w:val="20"/>
                  <w:szCs w:val="20"/>
                  <w:lang w:val="en-AU" w:eastAsia="nl-NL"/>
                </w:rPr>
                <w:fldChar w:fldCharType="end"/>
              </w:r>
            </w:del>
          </w:p>
        </w:tc>
      </w:tr>
      <w:tr w:rsidR="00A04AB6" w:rsidRPr="008A7933" w:rsidTr="006B4E71">
        <w:trPr>
          <w:cantSplit/>
          <w:del w:id="129" w:author="Arjan" w:date="2013-11-05T12:12:00Z"/>
        </w:trPr>
        <w:tc>
          <w:tcPr>
            <w:tcW w:w="2790" w:type="dxa"/>
            <w:tcBorders>
              <w:top w:val="nil"/>
              <w:left w:val="nil"/>
              <w:bottom w:val="nil"/>
              <w:right w:val="nil"/>
            </w:tcBorders>
          </w:tcPr>
          <w:p w:rsidR="00A04AB6" w:rsidRPr="008A7933" w:rsidRDefault="005445C0" w:rsidP="006B4E71">
            <w:pPr>
              <w:widowControl w:val="0"/>
              <w:autoSpaceDE w:val="0"/>
              <w:autoSpaceDN w:val="0"/>
              <w:adjustRightInd w:val="0"/>
              <w:spacing w:line="240" w:lineRule="auto"/>
              <w:rPr>
                <w:del w:id="130" w:author="Arjan" w:date="2013-11-05T12:12:00Z"/>
                <w:rFonts w:eastAsia="Times New Roman" w:cs="Calibri"/>
                <w:color w:val="0F0F0F"/>
                <w:lang w:eastAsia="nl-NL"/>
              </w:rPr>
            </w:pPr>
            <w:del w:id="131" w:author="Arjan" w:date="2013-11-05T12:12:00Z">
              <w:r w:rsidRPr="008A7933">
                <w:rPr>
                  <w:rFonts w:ascii="Arial" w:eastAsiaTheme="minorEastAsia" w:hAnsi="Arial" w:cs="Arial"/>
                  <w:sz w:val="20"/>
                  <w:szCs w:val="20"/>
                  <w:lang w:val="en-AU" w:eastAsia="nl-NL"/>
                </w:rPr>
                <w:fldChar w:fldCharType="begin" w:fldLock="1"/>
              </w:r>
              <w:r w:rsidR="00A04AB6" w:rsidRPr="008A7933">
                <w:rPr>
                  <w:rFonts w:ascii="Arial" w:eastAsiaTheme="minorEastAsia" w:hAnsi="Arial" w:cs="Arial"/>
                  <w:sz w:val="20"/>
                  <w:szCs w:val="20"/>
                  <w:lang w:val="en-AU" w:eastAsia="nl-NL"/>
                </w:rPr>
                <w:delInstrText xml:space="preserve">MERGEFIELD </w:delInstrText>
              </w:r>
              <w:r w:rsidR="00A04AB6" w:rsidRPr="008A7933">
                <w:rPr>
                  <w:rFonts w:eastAsia="Times New Roman" w:cs="Calibri"/>
                  <w:color w:val="0F0F0F"/>
                  <w:lang w:eastAsia="nl-NL"/>
                </w:rPr>
                <w:delInstrText>Att.Name</w:delInstrText>
              </w:r>
              <w:r w:rsidRPr="008A7933">
                <w:rPr>
                  <w:rFonts w:ascii="Arial" w:eastAsiaTheme="minorEastAsia" w:hAnsi="Arial" w:cs="Arial"/>
                  <w:sz w:val="20"/>
                  <w:szCs w:val="20"/>
                  <w:lang w:val="en-AU" w:eastAsia="nl-NL"/>
                </w:rPr>
                <w:fldChar w:fldCharType="separate"/>
              </w:r>
              <w:r w:rsidR="00A04AB6" w:rsidRPr="008A7933">
                <w:rPr>
                  <w:rFonts w:eastAsia="Times New Roman" w:cs="Calibri"/>
                  <w:color w:val="0F0F0F"/>
                  <w:lang w:eastAsia="nl-NL"/>
                </w:rPr>
                <w:delText>Archiefnominatie</w:delText>
              </w:r>
              <w:r w:rsidRPr="008A7933">
                <w:rPr>
                  <w:rFonts w:ascii="Arial" w:eastAsiaTheme="minorEastAsia" w:hAnsi="Arial" w:cs="Arial"/>
                  <w:sz w:val="20"/>
                  <w:szCs w:val="20"/>
                  <w:lang w:val="en-AU" w:eastAsia="nl-NL"/>
                </w:rPr>
                <w:fldChar w:fldCharType="end"/>
              </w:r>
            </w:del>
          </w:p>
        </w:tc>
        <w:tc>
          <w:tcPr>
            <w:tcW w:w="6282" w:type="dxa"/>
            <w:tcBorders>
              <w:top w:val="nil"/>
              <w:left w:val="nil"/>
              <w:bottom w:val="nil"/>
              <w:right w:val="nil"/>
            </w:tcBorders>
          </w:tcPr>
          <w:p w:rsidR="00A04AB6" w:rsidRPr="008A7933" w:rsidRDefault="005445C0" w:rsidP="00A04AB6">
            <w:pPr>
              <w:widowControl w:val="0"/>
              <w:autoSpaceDE w:val="0"/>
              <w:autoSpaceDN w:val="0"/>
              <w:adjustRightInd w:val="0"/>
              <w:spacing w:line="240" w:lineRule="auto"/>
              <w:rPr>
                <w:del w:id="132" w:author="Arjan" w:date="2013-11-05T12:12:00Z"/>
                <w:rFonts w:eastAsia="Times New Roman" w:cs="Calibri"/>
                <w:color w:val="0F0F0F"/>
                <w:lang w:eastAsia="nl-NL"/>
              </w:rPr>
            </w:pPr>
            <w:del w:id="133" w:author="Arjan" w:date="2013-11-05T12:12:00Z">
              <w:r w:rsidRPr="008A7933">
                <w:rPr>
                  <w:rFonts w:ascii="Arial" w:eastAsiaTheme="minorEastAsia" w:hAnsi="Arial" w:cs="Arial"/>
                  <w:sz w:val="20"/>
                  <w:szCs w:val="20"/>
                  <w:lang w:val="en-AU" w:eastAsia="nl-NL"/>
                </w:rPr>
                <w:fldChar w:fldCharType="begin" w:fldLock="1"/>
              </w:r>
              <w:r w:rsidR="00A04AB6" w:rsidRPr="008A7933">
                <w:rPr>
                  <w:rFonts w:ascii="Arial" w:eastAsiaTheme="minorEastAsia" w:hAnsi="Arial" w:cs="Arial"/>
                  <w:sz w:val="20"/>
                  <w:szCs w:val="20"/>
                  <w:lang w:eastAsia="nl-NL"/>
                </w:rPr>
                <w:delInstrText xml:space="preserve">MERGEFIELD </w:delInstrText>
              </w:r>
              <w:r w:rsidR="00A04AB6" w:rsidRPr="008A7933">
                <w:rPr>
                  <w:rFonts w:eastAsia="Times New Roman" w:cs="Calibri"/>
                  <w:color w:val="0F0F0F"/>
                  <w:lang w:eastAsia="nl-NL"/>
                </w:rPr>
                <w:delInstrText>Att.Notes</w:delInstrText>
              </w:r>
              <w:r w:rsidRPr="008A7933">
                <w:rPr>
                  <w:rFonts w:ascii="Arial" w:eastAsiaTheme="minorEastAsia" w:hAnsi="Arial" w:cs="Arial"/>
                  <w:sz w:val="20"/>
                  <w:szCs w:val="20"/>
                  <w:lang w:val="en-AU" w:eastAsia="nl-NL"/>
                </w:rPr>
                <w:fldChar w:fldCharType="separate"/>
              </w:r>
              <w:r w:rsidR="00A04AB6" w:rsidRPr="008A7933">
                <w:rPr>
                  <w:rFonts w:eastAsia="Times New Roman" w:cs="Calibri"/>
                  <w:color w:val="0F0F0F"/>
                  <w:lang w:eastAsia="nl-NL"/>
                </w:rPr>
                <w:delText xml:space="preserve">Aanduiding die aangeeft of </w:delText>
              </w:r>
              <w:r w:rsidR="00A04AB6">
                <w:rPr>
                  <w:rFonts w:eastAsia="Times New Roman" w:cs="Calibri"/>
                  <w:color w:val="0F0F0F"/>
                  <w:lang w:eastAsia="nl-NL"/>
                </w:rPr>
                <w:delText xml:space="preserve">documenten bij zaken van het </w:delText>
              </w:r>
              <w:r w:rsidR="00A04AB6" w:rsidRPr="008A7933">
                <w:rPr>
                  <w:rFonts w:eastAsia="Times New Roman" w:cs="Calibri"/>
                  <w:color w:val="0F0F0F"/>
                  <w:lang w:eastAsia="nl-NL"/>
                </w:rPr>
                <w:delText>ZAAK</w:delText>
              </w:r>
              <w:r w:rsidR="00A04AB6">
                <w:rPr>
                  <w:rFonts w:eastAsia="Times New Roman" w:cs="Calibri"/>
                  <w:color w:val="0F0F0F"/>
                  <w:lang w:eastAsia="nl-NL"/>
                </w:rPr>
                <w:delText>DOCUMENTTYPE</w:delText>
              </w:r>
              <w:r w:rsidR="00A04AB6" w:rsidRPr="008A7933">
                <w:rPr>
                  <w:rFonts w:eastAsia="Times New Roman" w:cs="Calibri"/>
                  <w:color w:val="0F0F0F"/>
                  <w:lang w:eastAsia="nl-NL"/>
                </w:rPr>
                <w:delText xml:space="preserve"> met een resultaat van </w:delText>
              </w:r>
              <w:r w:rsidR="00A04AB6">
                <w:rPr>
                  <w:rFonts w:eastAsia="Times New Roman" w:cs="Calibri"/>
                  <w:color w:val="0F0F0F"/>
                  <w:lang w:eastAsia="nl-NL"/>
                </w:rPr>
                <w:delText>het</w:delText>
              </w:r>
              <w:r w:rsidR="00A04AB6" w:rsidRPr="008A7933">
                <w:rPr>
                  <w:rFonts w:eastAsia="Times New Roman" w:cs="Calibri"/>
                  <w:color w:val="0F0F0F"/>
                  <w:lang w:eastAsia="nl-NL"/>
                </w:rPr>
                <w:delText xml:space="preserve"> RESULTAATTYPE blijvend moeten worden bewaard, vernietigd of overgebracht naar een archiefbewaarplaats</w:delText>
              </w:r>
              <w:r w:rsidRPr="008A7933">
                <w:rPr>
                  <w:rFonts w:ascii="Arial" w:eastAsiaTheme="minorEastAsia" w:hAnsi="Arial" w:cs="Arial"/>
                  <w:sz w:val="20"/>
                  <w:szCs w:val="20"/>
                  <w:lang w:val="en-AU" w:eastAsia="nl-NL"/>
                </w:rPr>
                <w:fldChar w:fldCharType="end"/>
              </w:r>
            </w:del>
          </w:p>
        </w:tc>
      </w:tr>
      <w:tr w:rsidR="00A04AB6" w:rsidRPr="008A7933" w:rsidTr="006B4E71">
        <w:trPr>
          <w:cantSplit/>
          <w:del w:id="134" w:author="Arjan" w:date="2013-11-05T12:12:00Z"/>
        </w:trPr>
        <w:tc>
          <w:tcPr>
            <w:tcW w:w="2790" w:type="dxa"/>
            <w:tcBorders>
              <w:top w:val="nil"/>
              <w:left w:val="nil"/>
              <w:bottom w:val="nil"/>
              <w:right w:val="nil"/>
            </w:tcBorders>
          </w:tcPr>
          <w:p w:rsidR="00A04AB6" w:rsidRPr="008A7933" w:rsidRDefault="005445C0" w:rsidP="006B4E71">
            <w:pPr>
              <w:widowControl w:val="0"/>
              <w:autoSpaceDE w:val="0"/>
              <w:autoSpaceDN w:val="0"/>
              <w:adjustRightInd w:val="0"/>
              <w:spacing w:line="240" w:lineRule="auto"/>
              <w:rPr>
                <w:del w:id="135" w:author="Arjan" w:date="2013-11-05T12:12:00Z"/>
                <w:rFonts w:eastAsia="Times New Roman" w:cs="Calibri"/>
                <w:color w:val="0F0F0F"/>
                <w:lang w:eastAsia="nl-NL"/>
              </w:rPr>
            </w:pPr>
            <w:del w:id="136" w:author="Arjan" w:date="2013-11-05T12:12:00Z">
              <w:r w:rsidRPr="008A7933">
                <w:rPr>
                  <w:rFonts w:ascii="Arial" w:eastAsiaTheme="minorEastAsia" w:hAnsi="Arial" w:cs="Arial"/>
                  <w:sz w:val="20"/>
                  <w:szCs w:val="20"/>
                  <w:lang w:val="en-AU" w:eastAsia="nl-NL"/>
                </w:rPr>
                <w:fldChar w:fldCharType="begin" w:fldLock="1"/>
              </w:r>
              <w:r w:rsidR="00A04AB6" w:rsidRPr="008A7933">
                <w:rPr>
                  <w:rFonts w:ascii="Arial" w:eastAsiaTheme="minorEastAsia" w:hAnsi="Arial" w:cs="Arial"/>
                  <w:sz w:val="20"/>
                  <w:szCs w:val="20"/>
                  <w:lang w:val="en-AU" w:eastAsia="nl-NL"/>
                </w:rPr>
                <w:delInstrText xml:space="preserve">MERGEFIELD </w:delInstrText>
              </w:r>
              <w:r w:rsidR="00A04AB6" w:rsidRPr="008A7933">
                <w:rPr>
                  <w:rFonts w:eastAsia="Times New Roman" w:cs="Calibri"/>
                  <w:color w:val="0F0F0F"/>
                  <w:lang w:eastAsia="nl-NL"/>
                </w:rPr>
                <w:delInstrText>Att.Name</w:delInstrText>
              </w:r>
              <w:r w:rsidRPr="008A7933">
                <w:rPr>
                  <w:rFonts w:ascii="Arial" w:eastAsiaTheme="minorEastAsia" w:hAnsi="Arial" w:cs="Arial"/>
                  <w:sz w:val="20"/>
                  <w:szCs w:val="20"/>
                  <w:lang w:val="en-AU" w:eastAsia="nl-NL"/>
                </w:rPr>
                <w:fldChar w:fldCharType="separate"/>
              </w:r>
              <w:r w:rsidR="00A04AB6">
                <w:rPr>
                  <w:rFonts w:eastAsia="Times New Roman" w:cs="Calibri"/>
                  <w:color w:val="0F0F0F"/>
                  <w:lang w:eastAsia="nl-NL"/>
                </w:rPr>
                <w:delText>Archiefactie</w:delText>
              </w:r>
              <w:r w:rsidR="00A04AB6" w:rsidRPr="008A7933">
                <w:rPr>
                  <w:rFonts w:eastAsia="Times New Roman" w:cs="Calibri"/>
                  <w:color w:val="0F0F0F"/>
                  <w:lang w:eastAsia="nl-NL"/>
                </w:rPr>
                <w:delText>termijn</w:delText>
              </w:r>
              <w:r w:rsidRPr="008A7933">
                <w:rPr>
                  <w:rFonts w:ascii="Arial" w:eastAsiaTheme="minorEastAsia" w:hAnsi="Arial" w:cs="Arial"/>
                  <w:sz w:val="20"/>
                  <w:szCs w:val="20"/>
                  <w:lang w:val="en-AU" w:eastAsia="nl-NL"/>
                </w:rPr>
                <w:fldChar w:fldCharType="end"/>
              </w:r>
            </w:del>
          </w:p>
        </w:tc>
        <w:tc>
          <w:tcPr>
            <w:tcW w:w="6282" w:type="dxa"/>
            <w:tcBorders>
              <w:top w:val="nil"/>
              <w:left w:val="nil"/>
              <w:bottom w:val="nil"/>
              <w:right w:val="nil"/>
            </w:tcBorders>
          </w:tcPr>
          <w:p w:rsidR="00A04AB6" w:rsidRPr="008A7933" w:rsidRDefault="005445C0" w:rsidP="00A04AB6">
            <w:pPr>
              <w:widowControl w:val="0"/>
              <w:autoSpaceDE w:val="0"/>
              <w:autoSpaceDN w:val="0"/>
              <w:adjustRightInd w:val="0"/>
              <w:spacing w:line="240" w:lineRule="auto"/>
              <w:rPr>
                <w:del w:id="137" w:author="Arjan" w:date="2013-11-05T12:12:00Z"/>
                <w:rFonts w:eastAsia="Times New Roman" w:cs="Calibri"/>
                <w:color w:val="0F0F0F"/>
                <w:lang w:eastAsia="nl-NL"/>
              </w:rPr>
            </w:pPr>
            <w:del w:id="138" w:author="Arjan" w:date="2013-11-05T12:12:00Z">
              <w:r w:rsidRPr="008A7933">
                <w:rPr>
                  <w:rFonts w:ascii="Arial" w:eastAsiaTheme="minorEastAsia" w:hAnsi="Arial" w:cs="Arial"/>
                  <w:sz w:val="20"/>
                  <w:szCs w:val="20"/>
                  <w:lang w:val="en-AU" w:eastAsia="nl-NL"/>
                </w:rPr>
                <w:fldChar w:fldCharType="begin" w:fldLock="1"/>
              </w:r>
              <w:r w:rsidR="00A04AB6" w:rsidRPr="008A7933">
                <w:rPr>
                  <w:rFonts w:ascii="Arial" w:eastAsiaTheme="minorEastAsia" w:hAnsi="Arial" w:cs="Arial"/>
                  <w:sz w:val="20"/>
                  <w:szCs w:val="20"/>
                  <w:lang w:eastAsia="nl-NL"/>
                </w:rPr>
                <w:delInstrText xml:space="preserve">MERGEFIELD </w:delInstrText>
              </w:r>
              <w:r w:rsidR="00A04AB6" w:rsidRPr="008A7933">
                <w:rPr>
                  <w:rFonts w:eastAsia="Times New Roman" w:cs="Calibri"/>
                  <w:color w:val="0F0F0F"/>
                  <w:lang w:eastAsia="nl-NL"/>
                </w:rPr>
                <w:delInstrText>Att.Notes</w:delInstrText>
              </w:r>
              <w:r w:rsidRPr="008A7933">
                <w:rPr>
                  <w:rFonts w:ascii="Arial" w:eastAsiaTheme="minorEastAsia" w:hAnsi="Arial" w:cs="Arial"/>
                  <w:sz w:val="20"/>
                  <w:szCs w:val="20"/>
                  <w:lang w:val="en-AU" w:eastAsia="nl-NL"/>
                </w:rPr>
                <w:fldChar w:fldCharType="separate"/>
              </w:r>
              <w:r w:rsidR="00A04AB6" w:rsidRPr="008A7933">
                <w:rPr>
                  <w:rFonts w:eastAsia="Times New Roman" w:cs="Calibri"/>
                  <w:color w:val="0F0F0F"/>
                  <w:lang w:eastAsia="nl-NL"/>
                </w:rPr>
                <w:delText xml:space="preserve">De termijn in maanden waarna </w:delText>
              </w:r>
              <w:r w:rsidR="00A04AB6">
                <w:rPr>
                  <w:rFonts w:eastAsia="Times New Roman" w:cs="Calibri"/>
                  <w:color w:val="0F0F0F"/>
                  <w:lang w:eastAsia="nl-NL"/>
                </w:rPr>
                <w:delText xml:space="preserve">een document bij een zaak van het </w:delText>
              </w:r>
              <w:r w:rsidR="00A04AB6" w:rsidRPr="008A7933">
                <w:rPr>
                  <w:rFonts w:eastAsia="Times New Roman" w:cs="Calibri"/>
                  <w:color w:val="0F0F0F"/>
                  <w:lang w:eastAsia="nl-NL"/>
                </w:rPr>
                <w:delText>ZAAK</w:delText>
              </w:r>
              <w:r w:rsidR="00A04AB6">
                <w:rPr>
                  <w:rFonts w:eastAsia="Times New Roman" w:cs="Calibri"/>
                  <w:color w:val="0F0F0F"/>
                  <w:lang w:eastAsia="nl-NL"/>
                </w:rPr>
                <w:delText>DOCUMENTTYPE</w:delText>
              </w:r>
              <w:r w:rsidR="00A04AB6" w:rsidRPr="008A7933">
                <w:rPr>
                  <w:rFonts w:eastAsia="Times New Roman" w:cs="Calibri"/>
                  <w:color w:val="0F0F0F"/>
                  <w:lang w:eastAsia="nl-NL"/>
                </w:rPr>
                <w:delText xml:space="preserve"> met een resultaat van </w:delText>
              </w:r>
              <w:r w:rsidR="00A04AB6">
                <w:rPr>
                  <w:rFonts w:eastAsia="Times New Roman" w:cs="Calibri"/>
                  <w:color w:val="0F0F0F"/>
                  <w:lang w:eastAsia="nl-NL"/>
                </w:rPr>
                <w:delText>het</w:delText>
              </w:r>
              <w:r w:rsidR="00A04AB6" w:rsidRPr="008A7933">
                <w:rPr>
                  <w:rFonts w:eastAsia="Times New Roman" w:cs="Calibri"/>
                  <w:color w:val="0F0F0F"/>
                  <w:lang w:eastAsia="nl-NL"/>
                </w:rPr>
                <w:delText xml:space="preserve"> RESULTAATTYPE vernietigd of overgebracht (naar een archiefbewaarplaats) moet worden. De datum waarop deze termijn start, is afhankelijk van de waarde van Brondatum archiefprocedure</w:delText>
              </w:r>
              <w:r w:rsidR="00A04AB6">
                <w:rPr>
                  <w:rFonts w:eastAsia="Times New Roman" w:cs="Calibri"/>
                  <w:color w:val="0F0F0F"/>
                  <w:lang w:eastAsia="nl-NL"/>
                </w:rPr>
                <w:delText xml:space="preserve"> bij RESULTAATTYPE</w:delText>
              </w:r>
              <w:r w:rsidR="00A04AB6" w:rsidRPr="008A7933">
                <w:rPr>
                  <w:rFonts w:eastAsia="Times New Roman" w:cs="Calibri"/>
                  <w:color w:val="0F0F0F"/>
                  <w:lang w:eastAsia="nl-NL"/>
                </w:rPr>
                <w:delText>.</w:delText>
              </w:r>
              <w:r w:rsidRPr="008A7933">
                <w:rPr>
                  <w:rFonts w:ascii="Arial" w:eastAsiaTheme="minorEastAsia" w:hAnsi="Arial" w:cs="Arial"/>
                  <w:sz w:val="20"/>
                  <w:szCs w:val="20"/>
                  <w:lang w:val="en-AU" w:eastAsia="nl-NL"/>
                </w:rPr>
                <w:fldChar w:fldCharType="end"/>
              </w:r>
            </w:del>
          </w:p>
        </w:tc>
      </w:tr>
    </w:tbl>
    <w:p w:rsidR="00A04AB6" w:rsidRDefault="00A04AB6" w:rsidP="00EC10AB">
      <w:pPr>
        <w:rPr>
          <w:del w:id="139" w:author="Arjan" w:date="2013-11-05T12:12:00Z"/>
        </w:rPr>
      </w:pPr>
    </w:p>
    <w:p w:rsidR="004D7B84" w:rsidRDefault="004D7B84" w:rsidP="00C22E85">
      <w:pPr>
        <w:rPr>
          <w:ins w:id="140" w:author="Arjan" w:date="2013-11-05T12:12:00Z"/>
        </w:rPr>
      </w:pPr>
      <w:ins w:id="141" w:author="Arjan" w:date="2013-11-05T12:12:00Z">
        <w:r>
          <w:t>De aangepaste wijze van specificeren van het archiefregime kan voor een individuele zaak tot problemen leiden indien het zaakdossier nog niet is omgezet naar duurzaam bewaarbare informatieobjecten die vastgelegd zijn in een hierop gerichte (</w:t>
        </w:r>
        <w:proofErr w:type="spellStart"/>
        <w:r>
          <w:t>record-management</w:t>
        </w:r>
        <w:proofErr w:type="spellEnd"/>
        <w:r>
          <w:t xml:space="preserve">-)registratie. Een dergelijke zaak </w:t>
        </w:r>
        <w:proofErr w:type="spellStart"/>
        <w:r>
          <w:t>cq</w:t>
        </w:r>
        <w:proofErr w:type="spellEnd"/>
        <w:r>
          <w:t xml:space="preserve">. zaakdossier bevindt zich dan (nog) in de zakenregistratie.  Als het zaakdossier als geheel op een bepaalde datum vernietigd dient te worden met uit zondering van één document (dat bijvoorbeeld ten eeuwige dage bewaard moet blijven), </w:t>
        </w:r>
        <w:r w:rsidR="00223BEA">
          <w:t>dan zou dat document zonder gerelateerde zaak in de zakenregistratie overblijven. Als dat ongewenst is, dient de zaak niet eerder verwijderd te worden dan nadat alle daarbij behorende documenten verwijderd zijn. Het  verdient overigens aanbeveling om dergelijke problemen te voorkomen door tijdig het zaakdossier om te zetten naar duurzaam bewaarbare informatieobjecten en deze vast te leggen in een hierop gerichte (</w:t>
        </w:r>
        <w:proofErr w:type="spellStart"/>
        <w:r w:rsidR="00223BEA">
          <w:t>record-management</w:t>
        </w:r>
        <w:proofErr w:type="spellEnd"/>
        <w:r w:rsidR="00223BEA">
          <w:t>-)registratie .</w:t>
        </w:r>
        <w:r>
          <w:t xml:space="preserve">  </w:t>
        </w:r>
      </w:ins>
    </w:p>
    <w:p w:rsidR="00C22E85" w:rsidRPr="00601AEC" w:rsidRDefault="00C22E85" w:rsidP="00C22E85">
      <w:pPr>
        <w:keepNext/>
        <w:outlineLvl w:val="0"/>
        <w:rPr>
          <w:ins w:id="142" w:author="Arjan" w:date="2013-11-05T12:12:00Z"/>
          <w:b/>
        </w:rPr>
      </w:pPr>
      <w:ins w:id="143" w:author="Arjan" w:date="2013-11-05T12:12:00Z">
        <w:r>
          <w:rPr>
            <w:b/>
          </w:rPr>
          <w:t>Overige wijzigingen</w:t>
        </w:r>
      </w:ins>
    </w:p>
    <w:p w:rsidR="00F57985" w:rsidRDefault="009A0FD6" w:rsidP="00EC10AB">
      <w:pPr>
        <w:rPr>
          <w:ins w:id="144" w:author="Arjan" w:date="2013-11-05T12:12:00Z"/>
        </w:rPr>
      </w:pPr>
      <w:ins w:id="145" w:author="Arjan" w:date="2013-11-05T12:12:00Z">
        <w:r>
          <w:t>Verder zijn een aantal kleinere (qua impact) wijzigingen doorgevoerd:</w:t>
        </w:r>
      </w:ins>
    </w:p>
    <w:p w:rsidR="003471D2" w:rsidRDefault="003471D2" w:rsidP="003471D2">
      <w:pPr>
        <w:pStyle w:val="Lijstalinea"/>
        <w:numPr>
          <w:ilvl w:val="0"/>
          <w:numId w:val="3"/>
        </w:numPr>
        <w:spacing w:before="0"/>
        <w:ind w:left="714" w:hanging="357"/>
        <w:rPr>
          <w:ins w:id="146" w:author="Arjan" w:date="2013-11-05T12:12:00Z"/>
        </w:rPr>
      </w:pPr>
      <w:ins w:id="147" w:author="Arjan" w:date="2013-11-05T13:14:00Z">
        <w:r>
          <w:t>D</w:t>
        </w:r>
      </w:ins>
      <w:ins w:id="148" w:author="Arjan" w:date="2013-11-05T12:12:00Z">
        <w:r>
          <w:t>omeinwaarden van ‘Aard relatie’</w:t>
        </w:r>
      </w:ins>
      <w:ins w:id="149" w:author="Arjan" w:date="2013-11-05T13:14:00Z">
        <w:r>
          <w:t xml:space="preserve"> van </w:t>
        </w:r>
        <w:proofErr w:type="spellStart"/>
        <w:r>
          <w:t>zaaktype-zaaktype-relaties</w:t>
        </w:r>
        <w:proofErr w:type="spellEnd"/>
        <w:r>
          <w:t xml:space="preserve"> </w:t>
        </w:r>
        <w:r>
          <w:t>(</w:t>
        </w:r>
      </w:ins>
      <w:ins w:id="150" w:author="Arjan" w:date="2013-11-05T13:15:00Z">
        <w:r>
          <w:t xml:space="preserve">relatieklasse ZAAKTYPENRELATIE) </w:t>
        </w:r>
      </w:ins>
      <w:ins w:id="151" w:author="Arjan" w:date="2013-11-05T12:12:00Z">
        <w:r>
          <w:t>geharmoniseerd met RGBZ</w:t>
        </w:r>
      </w:ins>
      <w:r>
        <w:t xml:space="preserve"> </w:t>
      </w:r>
      <w:ins w:id="152" w:author="Arjan" w:date="2013-11-05T13:15:00Z">
        <w:r>
          <w:t xml:space="preserve"> en tekstueel (in de t</w:t>
        </w:r>
      </w:ins>
      <w:ins w:id="153" w:author="Arjan" w:date="2013-11-05T12:12:00Z">
        <w:r>
          <w:t>oelichting</w:t>
        </w:r>
      </w:ins>
      <w:ins w:id="154" w:author="Arjan" w:date="2013-11-05T13:15:00Z">
        <w:r>
          <w:t xml:space="preserve"> bij de relatieklasse) de soort</w:t>
        </w:r>
      </w:ins>
      <w:ins w:id="155" w:author="Arjan" w:date="2013-11-05T13:16:00Z">
        <w:r>
          <w:t xml:space="preserve">en relaties aangescherpt (met name de </w:t>
        </w:r>
        <w:r>
          <w:t>‘</w:t>
        </w:r>
        <w:r>
          <w:t>vervolgzaak</w:t>
        </w:r>
        <w:r>
          <w:t>’</w:t>
        </w:r>
        <w:r>
          <w:t>)</w:t>
        </w:r>
      </w:ins>
      <w:ins w:id="156" w:author="Arjan" w:date="2013-11-05T12:12:00Z">
        <w:r>
          <w:t xml:space="preserve">. </w:t>
        </w:r>
      </w:ins>
    </w:p>
    <w:p w:rsidR="009A0FD6" w:rsidRDefault="009A0FD6" w:rsidP="003471D2">
      <w:pPr>
        <w:pStyle w:val="Lijstalinea"/>
        <w:numPr>
          <w:ilvl w:val="0"/>
          <w:numId w:val="3"/>
        </w:numPr>
        <w:spacing w:before="0"/>
        <w:ind w:left="714" w:hanging="357"/>
        <w:rPr>
          <w:ins w:id="157" w:author="Arjan" w:date="2013-11-05T12:12:00Z"/>
        </w:rPr>
      </w:pPr>
      <w:ins w:id="158" w:author="Arjan" w:date="2013-11-05T12:12:00Z">
        <w:r>
          <w:t xml:space="preserve">De term ‘document’ vervangen door ‘informatieobject’. </w:t>
        </w:r>
      </w:ins>
    </w:p>
    <w:p w:rsidR="009A0FD6" w:rsidRDefault="009A0FD6" w:rsidP="003471D2">
      <w:pPr>
        <w:pStyle w:val="Lijstalinea"/>
        <w:numPr>
          <w:ilvl w:val="0"/>
          <w:numId w:val="3"/>
        </w:numPr>
        <w:spacing w:before="0"/>
        <w:ind w:left="714" w:hanging="357"/>
        <w:rPr>
          <w:ins w:id="159" w:author="Arjan" w:date="2013-11-05T12:12:00Z"/>
        </w:rPr>
      </w:pPr>
      <w:ins w:id="160" w:author="Arjan" w:date="2013-11-05T12:12:00Z">
        <w:r>
          <w:t>Toelichting bij ZAAKTYPE aangescherpt v.w.b. afbakening van een zaaktype.</w:t>
        </w:r>
      </w:ins>
    </w:p>
    <w:p w:rsidR="009A0FD6" w:rsidRDefault="009A0FD6" w:rsidP="003471D2">
      <w:pPr>
        <w:pStyle w:val="Lijstalinea"/>
        <w:numPr>
          <w:ilvl w:val="0"/>
          <w:numId w:val="3"/>
        </w:numPr>
        <w:spacing w:before="0"/>
        <w:ind w:left="714" w:hanging="357"/>
        <w:rPr>
          <w:ins w:id="161" w:author="Arjan" w:date="2013-11-05T13:17:00Z"/>
        </w:rPr>
      </w:pPr>
      <w:ins w:id="162" w:author="Arjan" w:date="2013-11-05T12:12:00Z">
        <w:r>
          <w:t>Referentielijst ‘</w:t>
        </w:r>
        <w:proofErr w:type="spellStart"/>
        <w:r>
          <w:t>Informatieobjecttype-omschrijving</w:t>
        </w:r>
        <w:proofErr w:type="spellEnd"/>
        <w:r>
          <w:t xml:space="preserve"> generiek’ </w:t>
        </w:r>
      </w:ins>
      <w:ins w:id="163" w:author="Arjan" w:date="2013-11-05T13:16:00Z">
        <w:r w:rsidR="003471D2">
          <w:t>overgebracht van</w:t>
        </w:r>
      </w:ins>
      <w:ins w:id="164" w:author="Arjan" w:date="2013-11-05T13:17:00Z">
        <w:r w:rsidR="003471D2">
          <w:t xml:space="preserve"> het RGBZ naar de ZTC</w:t>
        </w:r>
      </w:ins>
      <w:ins w:id="165" w:author="Arjan" w:date="2013-11-05T12:12:00Z">
        <w:r>
          <w:t>.</w:t>
        </w:r>
      </w:ins>
    </w:p>
    <w:p w:rsidR="005E1547" w:rsidRDefault="003471D2" w:rsidP="00EC10AB">
      <w:pPr>
        <w:pStyle w:val="Lijstalinea"/>
        <w:numPr>
          <w:ilvl w:val="0"/>
          <w:numId w:val="3"/>
        </w:numPr>
        <w:spacing w:before="0"/>
        <w:ind w:left="714" w:hanging="357"/>
      </w:pPr>
      <w:ins w:id="166" w:author="Arjan" w:date="2013-11-05T13:18:00Z">
        <w:r>
          <w:t>‘</w:t>
        </w:r>
      </w:ins>
      <w:ins w:id="167" w:author="Arjan" w:date="2013-11-05T13:17:00Z">
        <w:r>
          <w:t>Indicatie</w:t>
        </w:r>
      </w:ins>
      <w:ins w:id="168" w:author="Arjan" w:date="2013-11-05T13:18:00Z">
        <w:r>
          <w:t xml:space="preserve"> authentiek</w:t>
        </w:r>
        <w:r>
          <w:t>’</w:t>
        </w:r>
        <w:r>
          <w:t xml:space="preserve"> bij attribuut- en relatiesoorten  van </w:t>
        </w:r>
      </w:ins>
      <w:ins w:id="169" w:author="Arjan" w:date="2013-11-05T13:19:00Z">
        <w:r>
          <w:t xml:space="preserve">nieuwe waarden voorzien, overeenkomstig de daarover recent gemaakte afspraken. </w:t>
        </w:r>
      </w:ins>
    </w:p>
    <w:sectPr w:rsidR="005E1547" w:rsidSect="007B1498">
      <w:footerReference w:type="defaul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DA06F2" w15:done="0"/>
  <w15:commentEx w15:paraId="47EC4DEE" w15:done="0"/>
  <w15:commentEx w15:paraId="703E1474" w15:done="0"/>
  <w15:commentEx w15:paraId="25451F2C" w15:done="0"/>
  <w15:commentEx w15:paraId="38A58D1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B27" w:rsidRDefault="00A90B27" w:rsidP="00130D9E">
      <w:pPr>
        <w:spacing w:line="240" w:lineRule="auto"/>
      </w:pPr>
      <w:r>
        <w:separator/>
      </w:r>
    </w:p>
  </w:endnote>
  <w:endnote w:type="continuationSeparator" w:id="0">
    <w:p w:rsidR="00A90B27" w:rsidRDefault="00A90B27" w:rsidP="00130D9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04730"/>
      <w:docPartObj>
        <w:docPartGallery w:val="Page Numbers (Bottom of Page)"/>
        <w:docPartUnique/>
      </w:docPartObj>
    </w:sdtPr>
    <w:sdtEndPr>
      <w:rPr>
        <w:sz w:val="18"/>
        <w:szCs w:val="18"/>
      </w:rPr>
    </w:sdtEndPr>
    <w:sdtContent>
      <w:p w:rsidR="006B4E71" w:rsidRPr="00130D9E" w:rsidRDefault="00E85781" w:rsidP="00130D9E">
        <w:pPr>
          <w:pStyle w:val="Voettekst"/>
          <w:jc w:val="center"/>
          <w:rPr>
            <w:sz w:val="18"/>
            <w:szCs w:val="18"/>
          </w:rPr>
        </w:pPr>
        <w:r w:rsidRPr="00E34F8A">
          <w:rPr>
            <w:sz w:val="18"/>
            <w:szCs w:val="18"/>
          </w:rPr>
          <w:fldChar w:fldCharType="begin"/>
        </w:r>
        <w:r w:rsidR="006B4E71" w:rsidRPr="00E34F8A">
          <w:rPr>
            <w:sz w:val="18"/>
            <w:szCs w:val="18"/>
          </w:rPr>
          <w:instrText xml:space="preserve"> PAGE   \* MERGEFORMAT </w:instrText>
        </w:r>
        <w:r w:rsidRPr="00E34F8A">
          <w:rPr>
            <w:sz w:val="18"/>
            <w:szCs w:val="18"/>
          </w:rPr>
          <w:fldChar w:fldCharType="separate"/>
        </w:r>
        <w:r w:rsidR="003471D2">
          <w:rPr>
            <w:noProof/>
            <w:sz w:val="18"/>
            <w:szCs w:val="18"/>
          </w:rPr>
          <w:t>5</w:t>
        </w:r>
        <w:r w:rsidRPr="00E34F8A">
          <w:rPr>
            <w:sz w:val="18"/>
            <w:szCs w:val="18"/>
          </w:rPr>
          <w:fldChar w:fldCharType="end"/>
        </w:r>
        <w:r w:rsidR="006B4E71" w:rsidRPr="00E34F8A">
          <w:rPr>
            <w:sz w:val="18"/>
            <w:szCs w:val="18"/>
          </w:rPr>
          <w:t xml:space="preserve"> / </w:t>
        </w:r>
        <w:fldSimple w:instr=" NUMPAGES   \* MERGEFORMAT ">
          <w:r w:rsidR="003471D2" w:rsidRPr="003471D2">
            <w:rPr>
              <w:noProof/>
              <w:sz w:val="18"/>
              <w:szCs w:val="18"/>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B27" w:rsidRDefault="00A90B27" w:rsidP="00130D9E">
      <w:pPr>
        <w:spacing w:line="240" w:lineRule="auto"/>
      </w:pPr>
      <w:r>
        <w:separator/>
      </w:r>
    </w:p>
  </w:footnote>
  <w:footnote w:type="continuationSeparator" w:id="0">
    <w:p w:rsidR="00A90B27" w:rsidRDefault="00A90B27" w:rsidP="00130D9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D7E21"/>
    <w:multiLevelType w:val="hybridMultilevel"/>
    <w:tmpl w:val="A3A21E8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E630D4C"/>
    <w:multiLevelType w:val="hybridMultilevel"/>
    <w:tmpl w:val="BA76B3E0"/>
    <w:lvl w:ilvl="0" w:tplc="04130017">
      <w:start w:val="1"/>
      <w:numFmt w:val="lowerLetter"/>
      <w:lvlText w:val="%1)"/>
      <w:lvlJc w:val="left"/>
      <w:pPr>
        <w:ind w:left="750" w:hanging="360"/>
      </w:pPr>
    </w:lvl>
    <w:lvl w:ilvl="1" w:tplc="04130019" w:tentative="1">
      <w:start w:val="1"/>
      <w:numFmt w:val="lowerLetter"/>
      <w:lvlText w:val="%2."/>
      <w:lvlJc w:val="left"/>
      <w:pPr>
        <w:ind w:left="1470" w:hanging="360"/>
      </w:pPr>
    </w:lvl>
    <w:lvl w:ilvl="2" w:tplc="0413001B" w:tentative="1">
      <w:start w:val="1"/>
      <w:numFmt w:val="lowerRoman"/>
      <w:lvlText w:val="%3."/>
      <w:lvlJc w:val="right"/>
      <w:pPr>
        <w:ind w:left="2190" w:hanging="180"/>
      </w:pPr>
    </w:lvl>
    <w:lvl w:ilvl="3" w:tplc="0413000F" w:tentative="1">
      <w:start w:val="1"/>
      <w:numFmt w:val="decimal"/>
      <w:lvlText w:val="%4."/>
      <w:lvlJc w:val="left"/>
      <w:pPr>
        <w:ind w:left="2910" w:hanging="360"/>
      </w:pPr>
    </w:lvl>
    <w:lvl w:ilvl="4" w:tplc="04130019" w:tentative="1">
      <w:start w:val="1"/>
      <w:numFmt w:val="lowerLetter"/>
      <w:lvlText w:val="%5."/>
      <w:lvlJc w:val="left"/>
      <w:pPr>
        <w:ind w:left="3630" w:hanging="360"/>
      </w:pPr>
    </w:lvl>
    <w:lvl w:ilvl="5" w:tplc="0413001B" w:tentative="1">
      <w:start w:val="1"/>
      <w:numFmt w:val="lowerRoman"/>
      <w:lvlText w:val="%6."/>
      <w:lvlJc w:val="right"/>
      <w:pPr>
        <w:ind w:left="4350" w:hanging="180"/>
      </w:pPr>
    </w:lvl>
    <w:lvl w:ilvl="6" w:tplc="0413000F" w:tentative="1">
      <w:start w:val="1"/>
      <w:numFmt w:val="decimal"/>
      <w:lvlText w:val="%7."/>
      <w:lvlJc w:val="left"/>
      <w:pPr>
        <w:ind w:left="5070" w:hanging="360"/>
      </w:pPr>
    </w:lvl>
    <w:lvl w:ilvl="7" w:tplc="04130019" w:tentative="1">
      <w:start w:val="1"/>
      <w:numFmt w:val="lowerLetter"/>
      <w:lvlText w:val="%8."/>
      <w:lvlJc w:val="left"/>
      <w:pPr>
        <w:ind w:left="5790" w:hanging="360"/>
      </w:pPr>
    </w:lvl>
    <w:lvl w:ilvl="8" w:tplc="0413001B" w:tentative="1">
      <w:start w:val="1"/>
      <w:numFmt w:val="lowerRoman"/>
      <w:lvlText w:val="%9."/>
      <w:lvlJc w:val="right"/>
      <w:pPr>
        <w:ind w:left="6510" w:hanging="180"/>
      </w:pPr>
    </w:lvl>
  </w:abstractNum>
  <w:abstractNum w:abstractNumId="2">
    <w:nsid w:val="70182239"/>
    <w:multiLevelType w:val="hybridMultilevel"/>
    <w:tmpl w:val="0994B0C6"/>
    <w:lvl w:ilvl="0" w:tplc="C34CB0B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en Debats">
    <w15:presenceInfo w15:providerId="Windows Live" w15:userId="91fc565f6c48a93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0E179B"/>
    <w:rsid w:val="00001031"/>
    <w:rsid w:val="0000666A"/>
    <w:rsid w:val="0004442F"/>
    <w:rsid w:val="0004756E"/>
    <w:rsid w:val="00051DBA"/>
    <w:rsid w:val="00067D35"/>
    <w:rsid w:val="000B02D2"/>
    <w:rsid w:val="000C18A5"/>
    <w:rsid w:val="000C566C"/>
    <w:rsid w:val="000C685D"/>
    <w:rsid w:val="000D18B7"/>
    <w:rsid w:val="000E0872"/>
    <w:rsid w:val="000E179B"/>
    <w:rsid w:val="000E1A97"/>
    <w:rsid w:val="000F0036"/>
    <w:rsid w:val="000F3653"/>
    <w:rsid w:val="000F6AC4"/>
    <w:rsid w:val="00130D9E"/>
    <w:rsid w:val="00130FBD"/>
    <w:rsid w:val="00132876"/>
    <w:rsid w:val="00167C20"/>
    <w:rsid w:val="0017158E"/>
    <w:rsid w:val="00193A79"/>
    <w:rsid w:val="00194A3C"/>
    <w:rsid w:val="00195059"/>
    <w:rsid w:val="001B3F0A"/>
    <w:rsid w:val="001C7533"/>
    <w:rsid w:val="001F03D7"/>
    <w:rsid w:val="0021162C"/>
    <w:rsid w:val="00223BEA"/>
    <w:rsid w:val="0022714E"/>
    <w:rsid w:val="00251FD4"/>
    <w:rsid w:val="0029229B"/>
    <w:rsid w:val="002A0E9D"/>
    <w:rsid w:val="002A3445"/>
    <w:rsid w:val="002C2E43"/>
    <w:rsid w:val="002D1E2B"/>
    <w:rsid w:val="002D4DEE"/>
    <w:rsid w:val="002E7554"/>
    <w:rsid w:val="00302E11"/>
    <w:rsid w:val="003238A6"/>
    <w:rsid w:val="00324EBB"/>
    <w:rsid w:val="003471D2"/>
    <w:rsid w:val="003533A3"/>
    <w:rsid w:val="00356304"/>
    <w:rsid w:val="00384D9E"/>
    <w:rsid w:val="003B61CA"/>
    <w:rsid w:val="003C208F"/>
    <w:rsid w:val="003E11AF"/>
    <w:rsid w:val="003E5D6C"/>
    <w:rsid w:val="003E6D94"/>
    <w:rsid w:val="00401328"/>
    <w:rsid w:val="00421476"/>
    <w:rsid w:val="00421FFF"/>
    <w:rsid w:val="004264BB"/>
    <w:rsid w:val="00426AE0"/>
    <w:rsid w:val="00471CEC"/>
    <w:rsid w:val="00483CDC"/>
    <w:rsid w:val="004854FC"/>
    <w:rsid w:val="004950EE"/>
    <w:rsid w:val="00495680"/>
    <w:rsid w:val="004B053A"/>
    <w:rsid w:val="004C0271"/>
    <w:rsid w:val="004D7B84"/>
    <w:rsid w:val="004E2095"/>
    <w:rsid w:val="004E6E05"/>
    <w:rsid w:val="00522A19"/>
    <w:rsid w:val="00523BD8"/>
    <w:rsid w:val="00530474"/>
    <w:rsid w:val="00540FB5"/>
    <w:rsid w:val="00543554"/>
    <w:rsid w:val="005445C0"/>
    <w:rsid w:val="00555D98"/>
    <w:rsid w:val="00584725"/>
    <w:rsid w:val="00586A5C"/>
    <w:rsid w:val="005B52D6"/>
    <w:rsid w:val="005E1547"/>
    <w:rsid w:val="005E26AA"/>
    <w:rsid w:val="005E29E7"/>
    <w:rsid w:val="005E73D3"/>
    <w:rsid w:val="005F1BE0"/>
    <w:rsid w:val="005F3CE0"/>
    <w:rsid w:val="00601AEC"/>
    <w:rsid w:val="006041AE"/>
    <w:rsid w:val="00620391"/>
    <w:rsid w:val="006273C1"/>
    <w:rsid w:val="00640523"/>
    <w:rsid w:val="00641328"/>
    <w:rsid w:val="00645631"/>
    <w:rsid w:val="00645C9D"/>
    <w:rsid w:val="00651CA1"/>
    <w:rsid w:val="00672B68"/>
    <w:rsid w:val="00672E0B"/>
    <w:rsid w:val="00682ACC"/>
    <w:rsid w:val="006873D7"/>
    <w:rsid w:val="00693D5C"/>
    <w:rsid w:val="006A0E8C"/>
    <w:rsid w:val="006A49D3"/>
    <w:rsid w:val="006B4E71"/>
    <w:rsid w:val="006B73CD"/>
    <w:rsid w:val="006C606A"/>
    <w:rsid w:val="006D0A24"/>
    <w:rsid w:val="006D52DD"/>
    <w:rsid w:val="006D691F"/>
    <w:rsid w:val="006E043A"/>
    <w:rsid w:val="007154E4"/>
    <w:rsid w:val="00737B5C"/>
    <w:rsid w:val="0074365B"/>
    <w:rsid w:val="0076496C"/>
    <w:rsid w:val="00770FE0"/>
    <w:rsid w:val="007A1A03"/>
    <w:rsid w:val="007A65C7"/>
    <w:rsid w:val="007A719E"/>
    <w:rsid w:val="007A7868"/>
    <w:rsid w:val="007B1498"/>
    <w:rsid w:val="007C0620"/>
    <w:rsid w:val="007C08D9"/>
    <w:rsid w:val="007D7715"/>
    <w:rsid w:val="007E0A9E"/>
    <w:rsid w:val="00814169"/>
    <w:rsid w:val="0082144E"/>
    <w:rsid w:val="00831117"/>
    <w:rsid w:val="008441C9"/>
    <w:rsid w:val="00844EF2"/>
    <w:rsid w:val="00846040"/>
    <w:rsid w:val="0084624D"/>
    <w:rsid w:val="0085539C"/>
    <w:rsid w:val="00855519"/>
    <w:rsid w:val="00860AC1"/>
    <w:rsid w:val="008754C0"/>
    <w:rsid w:val="008B0BA1"/>
    <w:rsid w:val="008D52C0"/>
    <w:rsid w:val="008D737D"/>
    <w:rsid w:val="008F03EC"/>
    <w:rsid w:val="0090034C"/>
    <w:rsid w:val="00900A85"/>
    <w:rsid w:val="0091092C"/>
    <w:rsid w:val="00930ED3"/>
    <w:rsid w:val="00943844"/>
    <w:rsid w:val="00960746"/>
    <w:rsid w:val="00961852"/>
    <w:rsid w:val="009675E2"/>
    <w:rsid w:val="00991F73"/>
    <w:rsid w:val="009A0FD6"/>
    <w:rsid w:val="009A132D"/>
    <w:rsid w:val="009A18E4"/>
    <w:rsid w:val="009A61F5"/>
    <w:rsid w:val="009A69EC"/>
    <w:rsid w:val="009C603F"/>
    <w:rsid w:val="009F3778"/>
    <w:rsid w:val="00A04AB6"/>
    <w:rsid w:val="00A15D69"/>
    <w:rsid w:val="00A6048C"/>
    <w:rsid w:val="00A609A2"/>
    <w:rsid w:val="00A643E0"/>
    <w:rsid w:val="00A8210A"/>
    <w:rsid w:val="00A86B29"/>
    <w:rsid w:val="00A90B27"/>
    <w:rsid w:val="00AB2851"/>
    <w:rsid w:val="00AC3B61"/>
    <w:rsid w:val="00AD2CF9"/>
    <w:rsid w:val="00AD4F26"/>
    <w:rsid w:val="00AD568A"/>
    <w:rsid w:val="00AF11B1"/>
    <w:rsid w:val="00B0409E"/>
    <w:rsid w:val="00B06DEF"/>
    <w:rsid w:val="00B26554"/>
    <w:rsid w:val="00B30909"/>
    <w:rsid w:val="00B50A09"/>
    <w:rsid w:val="00B60A27"/>
    <w:rsid w:val="00B631B8"/>
    <w:rsid w:val="00B9024D"/>
    <w:rsid w:val="00B95562"/>
    <w:rsid w:val="00BA253E"/>
    <w:rsid w:val="00BC09ED"/>
    <w:rsid w:val="00BD2AC7"/>
    <w:rsid w:val="00C040D4"/>
    <w:rsid w:val="00C06DD0"/>
    <w:rsid w:val="00C12F84"/>
    <w:rsid w:val="00C22E85"/>
    <w:rsid w:val="00C25B11"/>
    <w:rsid w:val="00C30074"/>
    <w:rsid w:val="00C30DCE"/>
    <w:rsid w:val="00C35E47"/>
    <w:rsid w:val="00C51F69"/>
    <w:rsid w:val="00C64BDA"/>
    <w:rsid w:val="00C6526A"/>
    <w:rsid w:val="00C76019"/>
    <w:rsid w:val="00C820EC"/>
    <w:rsid w:val="00C83E0C"/>
    <w:rsid w:val="00CB4DCE"/>
    <w:rsid w:val="00CB50D4"/>
    <w:rsid w:val="00CF3415"/>
    <w:rsid w:val="00D12F8D"/>
    <w:rsid w:val="00D2033A"/>
    <w:rsid w:val="00D211B5"/>
    <w:rsid w:val="00D24B1D"/>
    <w:rsid w:val="00D27D29"/>
    <w:rsid w:val="00D3680C"/>
    <w:rsid w:val="00D40241"/>
    <w:rsid w:val="00D44841"/>
    <w:rsid w:val="00D46D56"/>
    <w:rsid w:val="00D51521"/>
    <w:rsid w:val="00D72FD7"/>
    <w:rsid w:val="00D83DF1"/>
    <w:rsid w:val="00DB031C"/>
    <w:rsid w:val="00DB420F"/>
    <w:rsid w:val="00DB73C0"/>
    <w:rsid w:val="00DC7234"/>
    <w:rsid w:val="00DD7C8B"/>
    <w:rsid w:val="00E03C4F"/>
    <w:rsid w:val="00E12FE3"/>
    <w:rsid w:val="00E25E96"/>
    <w:rsid w:val="00E32A2C"/>
    <w:rsid w:val="00E34A6B"/>
    <w:rsid w:val="00E35631"/>
    <w:rsid w:val="00E53754"/>
    <w:rsid w:val="00E72B42"/>
    <w:rsid w:val="00E741FD"/>
    <w:rsid w:val="00E8050A"/>
    <w:rsid w:val="00E824EF"/>
    <w:rsid w:val="00E82D8F"/>
    <w:rsid w:val="00E85781"/>
    <w:rsid w:val="00E9679D"/>
    <w:rsid w:val="00EA2FE1"/>
    <w:rsid w:val="00EA4F4F"/>
    <w:rsid w:val="00EB64CA"/>
    <w:rsid w:val="00EC10AB"/>
    <w:rsid w:val="00ED26DF"/>
    <w:rsid w:val="00F128C7"/>
    <w:rsid w:val="00F140F5"/>
    <w:rsid w:val="00F163CD"/>
    <w:rsid w:val="00F27111"/>
    <w:rsid w:val="00F30BA7"/>
    <w:rsid w:val="00F31E3F"/>
    <w:rsid w:val="00F324A9"/>
    <w:rsid w:val="00F57985"/>
    <w:rsid w:val="00F60DD6"/>
    <w:rsid w:val="00F7034D"/>
    <w:rsid w:val="00F72293"/>
    <w:rsid w:val="00F77BDD"/>
    <w:rsid w:val="00F84C07"/>
    <w:rsid w:val="00F90115"/>
    <w:rsid w:val="00F944CB"/>
    <w:rsid w:val="00F96A10"/>
    <w:rsid w:val="00FA2373"/>
    <w:rsid w:val="00FA5172"/>
    <w:rsid w:val="00FA6577"/>
    <w:rsid w:val="00FB2454"/>
    <w:rsid w:val="00FB3274"/>
    <w:rsid w:val="00FC0D2E"/>
    <w:rsid w:val="00FC2D24"/>
    <w:rsid w:val="00FD666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F6AC4"/>
    <w:pPr>
      <w:spacing w:before="120"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C10AB"/>
    <w:rPr>
      <w:color w:val="0000FF" w:themeColor="hyperlink"/>
      <w:u w:val="single"/>
    </w:rPr>
  </w:style>
  <w:style w:type="paragraph" w:styleId="Lijstalinea">
    <w:name w:val="List Paragraph"/>
    <w:basedOn w:val="Standaard"/>
    <w:uiPriority w:val="34"/>
    <w:qFormat/>
    <w:rsid w:val="00C040D4"/>
    <w:pPr>
      <w:ind w:left="720"/>
      <w:contextualSpacing/>
    </w:pPr>
  </w:style>
  <w:style w:type="paragraph" w:styleId="Koptekst">
    <w:name w:val="header"/>
    <w:basedOn w:val="Standaard"/>
    <w:link w:val="KoptekstChar"/>
    <w:uiPriority w:val="99"/>
    <w:semiHidden/>
    <w:unhideWhenUsed/>
    <w:rsid w:val="00130D9E"/>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130D9E"/>
  </w:style>
  <w:style w:type="paragraph" w:styleId="Voettekst">
    <w:name w:val="footer"/>
    <w:basedOn w:val="Standaard"/>
    <w:link w:val="VoettekstChar"/>
    <w:uiPriority w:val="99"/>
    <w:unhideWhenUsed/>
    <w:rsid w:val="00130D9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30D9E"/>
  </w:style>
  <w:style w:type="paragraph" w:styleId="Documentstructuur">
    <w:name w:val="Document Map"/>
    <w:basedOn w:val="Standaard"/>
    <w:link w:val="DocumentstructuurChar"/>
    <w:uiPriority w:val="99"/>
    <w:semiHidden/>
    <w:unhideWhenUsed/>
    <w:rsid w:val="00B9024D"/>
    <w:pPr>
      <w:spacing w:before="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B9024D"/>
    <w:rPr>
      <w:rFonts w:ascii="Tahoma" w:hAnsi="Tahoma" w:cs="Tahoma"/>
      <w:sz w:val="16"/>
      <w:szCs w:val="16"/>
    </w:rPr>
  </w:style>
  <w:style w:type="paragraph" w:styleId="Ballontekst">
    <w:name w:val="Balloon Text"/>
    <w:basedOn w:val="Standaard"/>
    <w:link w:val="BallontekstChar"/>
    <w:uiPriority w:val="99"/>
    <w:semiHidden/>
    <w:unhideWhenUsed/>
    <w:rsid w:val="00F57985"/>
    <w:pPr>
      <w:spacing w:before="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985"/>
    <w:rPr>
      <w:rFonts w:ascii="Tahoma" w:hAnsi="Tahoma" w:cs="Tahoma"/>
      <w:sz w:val="16"/>
      <w:szCs w:val="16"/>
    </w:rPr>
  </w:style>
  <w:style w:type="character" w:styleId="Verwijzingopmerking">
    <w:name w:val="annotation reference"/>
    <w:basedOn w:val="Standaardalinea-lettertype"/>
    <w:uiPriority w:val="99"/>
    <w:semiHidden/>
    <w:unhideWhenUsed/>
    <w:rsid w:val="00F72293"/>
    <w:rPr>
      <w:sz w:val="16"/>
      <w:szCs w:val="16"/>
    </w:rPr>
  </w:style>
  <w:style w:type="paragraph" w:styleId="Tekstopmerking">
    <w:name w:val="annotation text"/>
    <w:basedOn w:val="Standaard"/>
    <w:link w:val="TekstopmerkingChar"/>
    <w:uiPriority w:val="99"/>
    <w:semiHidden/>
    <w:unhideWhenUsed/>
    <w:rsid w:val="00F7229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72293"/>
    <w:rPr>
      <w:sz w:val="20"/>
      <w:szCs w:val="20"/>
    </w:rPr>
  </w:style>
  <w:style w:type="paragraph" w:styleId="Onderwerpvanopmerking">
    <w:name w:val="annotation subject"/>
    <w:basedOn w:val="Tekstopmerking"/>
    <w:next w:val="Tekstopmerking"/>
    <w:link w:val="OnderwerpvanopmerkingChar"/>
    <w:uiPriority w:val="99"/>
    <w:semiHidden/>
    <w:unhideWhenUsed/>
    <w:rsid w:val="00F72293"/>
    <w:rPr>
      <w:b/>
      <w:bCs/>
    </w:rPr>
  </w:style>
  <w:style w:type="character" w:customStyle="1" w:styleId="OnderwerpvanopmerkingChar">
    <w:name w:val="Onderwerp van opmerking Char"/>
    <w:basedOn w:val="TekstopmerkingChar"/>
    <w:link w:val="Onderwerpvanopmerking"/>
    <w:uiPriority w:val="99"/>
    <w:semiHidden/>
    <w:rsid w:val="00F72293"/>
    <w:rPr>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ng.nl/onderwerpenindex/cultuur-en-sport/archieven-en-musea/publicaties/selectielijst-voor-archiefbescheiden-van-gemeentelijke-en-intergemeentelijke-organen" TargetMode="External"/><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A274846-829F-48AB-8646-EC6745E4D93C}">
  <ds:schemaRefs>
    <ds:schemaRef ds:uri="http://schemas.microsoft.com/sharepoint/v3/contenttype/forms"/>
  </ds:schemaRefs>
</ds:datastoreItem>
</file>

<file path=customXml/itemProps2.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C881286-41E5-493C-AC68-88A94D8195F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5</Pages>
  <Words>2656</Words>
  <Characters>14612</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17234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ruijv_l</dc:creator>
  <cp:lastModifiedBy>Arjan</cp:lastModifiedBy>
  <cp:revision>13</cp:revision>
  <dcterms:created xsi:type="dcterms:W3CDTF">2013-11-04T17:33:00Z</dcterms:created>
  <dcterms:modified xsi:type="dcterms:W3CDTF">2013-11-05T12:22:00Z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0x0101001BFED7EC2EB7B544B5A962EE69512495</vt:lpwstr>
  </property>
</Properties>
</file>